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654" w:type="dxa"/>
        <w:tblLayout w:type="fixed"/>
        <w:tblCellMar>
          <w:left w:w="70" w:type="dxa"/>
          <w:right w:w="70" w:type="dxa"/>
        </w:tblCellMar>
        <w:tblLook w:val="0000" w:firstRow="0" w:lastRow="0" w:firstColumn="0" w:lastColumn="0" w:noHBand="0" w:noVBand="0"/>
      </w:tblPr>
      <w:tblGrid>
        <w:gridCol w:w="4327"/>
        <w:gridCol w:w="4327"/>
      </w:tblGrid>
      <w:tr w:rsidR="00FA2C22" w:rsidRPr="00626208" w14:paraId="102697AF" w14:textId="77777777" w:rsidTr="00263E60">
        <w:trPr>
          <w:trHeight w:val="880"/>
        </w:trPr>
        <w:tc>
          <w:tcPr>
            <w:tcW w:w="4327" w:type="dxa"/>
            <w:tcBorders>
              <w:bottom w:val="single" w:sz="4" w:space="0" w:color="auto"/>
            </w:tcBorders>
          </w:tcPr>
          <w:p w14:paraId="319A748F" w14:textId="3FA9F879" w:rsidR="00FA2C22" w:rsidRPr="00331A16" w:rsidRDefault="00FA2C22" w:rsidP="00FA2C22">
            <w:pPr>
              <w:pStyle w:val="Heading1"/>
              <w:spacing w:line="312" w:lineRule="auto"/>
              <w:jc w:val="both"/>
              <w:rPr>
                <w:szCs w:val="28"/>
              </w:rPr>
            </w:pPr>
            <w:r w:rsidRPr="00331A16">
              <w:rPr>
                <w:szCs w:val="28"/>
              </w:rPr>
              <w:t>INFORMATION AUX MÉDIAS</w:t>
            </w:r>
          </w:p>
        </w:tc>
        <w:tc>
          <w:tcPr>
            <w:tcW w:w="4327" w:type="dxa"/>
          </w:tcPr>
          <w:p w14:paraId="0D76584F" w14:textId="59A9A566" w:rsidR="00FA2C22" w:rsidRPr="00626208" w:rsidRDefault="00D36F75" w:rsidP="00FA2C22">
            <w:pPr>
              <w:spacing w:line="312" w:lineRule="auto"/>
              <w:jc w:val="right"/>
            </w:pPr>
            <w:r>
              <w:rPr>
                <w:sz w:val="22"/>
                <w:szCs w:val="22"/>
              </w:rPr>
              <w:t>Avril</w:t>
            </w:r>
            <w:r w:rsidRPr="50F9878B">
              <w:rPr>
                <w:sz w:val="22"/>
                <w:szCs w:val="22"/>
              </w:rPr>
              <w:t xml:space="preserve"> </w:t>
            </w:r>
            <w:r w:rsidR="12A47708" w:rsidRPr="50F9878B">
              <w:rPr>
                <w:sz w:val="22"/>
                <w:szCs w:val="22"/>
              </w:rPr>
              <w:t>2023</w:t>
            </w:r>
            <w:r w:rsidR="00A56658" w:rsidRPr="50F9878B">
              <w:rPr>
                <w:sz w:val="22"/>
                <w:szCs w:val="22"/>
              </w:rPr>
              <w:fldChar w:fldCharType="begin"/>
            </w:r>
            <w:r w:rsidR="00A56658" w:rsidRPr="50F9878B">
              <w:rPr>
                <w:sz w:val="22"/>
                <w:szCs w:val="22"/>
              </w:rPr>
              <w:instrText xml:space="preserve"> Nr. / Monat/Jahr </w:instrText>
            </w:r>
            <w:r w:rsidR="00A56658" w:rsidRPr="50F9878B">
              <w:rPr>
                <w:sz w:val="22"/>
                <w:szCs w:val="22"/>
              </w:rPr>
              <w:fldChar w:fldCharType="end"/>
            </w:r>
          </w:p>
        </w:tc>
      </w:tr>
      <w:tr w:rsidR="00FA2C22" w:rsidRPr="00626208" w14:paraId="79CEA8C3" w14:textId="77777777" w:rsidTr="00263E60">
        <w:trPr>
          <w:trHeight w:val="424"/>
        </w:trPr>
        <w:tc>
          <w:tcPr>
            <w:tcW w:w="4327" w:type="dxa"/>
            <w:tcBorders>
              <w:top w:val="single" w:sz="4" w:space="0" w:color="auto"/>
            </w:tcBorders>
          </w:tcPr>
          <w:p w14:paraId="3D4DF1B9" w14:textId="77777777" w:rsidR="00FA2C22" w:rsidRPr="00626208" w:rsidRDefault="00FA2C22" w:rsidP="00FA2C22">
            <w:pPr>
              <w:pStyle w:val="Heading1"/>
              <w:spacing w:line="312" w:lineRule="auto"/>
              <w:jc w:val="both"/>
              <w:rPr>
                <w:lang w:val="de-CH"/>
              </w:rPr>
            </w:pPr>
          </w:p>
        </w:tc>
        <w:tc>
          <w:tcPr>
            <w:tcW w:w="4327" w:type="dxa"/>
          </w:tcPr>
          <w:p w14:paraId="723F19D3" w14:textId="77777777" w:rsidR="00FA2C22" w:rsidRPr="00626208" w:rsidRDefault="00FA2C22" w:rsidP="00FA2C22">
            <w:pPr>
              <w:spacing w:line="312" w:lineRule="auto"/>
              <w:rPr>
                <w:sz w:val="22"/>
                <w:szCs w:val="22"/>
                <w:lang w:val="de-CH"/>
              </w:rPr>
            </w:pPr>
          </w:p>
        </w:tc>
      </w:tr>
    </w:tbl>
    <w:p w14:paraId="5645D8AC" w14:textId="0AF5DB3D" w:rsidR="00165146" w:rsidRPr="007B37AA" w:rsidRDefault="00A247B8" w:rsidP="1352E21B">
      <w:pPr>
        <w:spacing w:line="312" w:lineRule="auto"/>
        <w:rPr>
          <w:sz w:val="22"/>
          <w:szCs w:val="22"/>
        </w:rPr>
      </w:pPr>
      <w:sdt>
        <w:sdtPr>
          <w:rPr>
            <w:sz w:val="22"/>
            <w:szCs w:val="22"/>
          </w:rPr>
          <w:id w:val="1094726867"/>
          <w:placeholder>
            <w:docPart w:val="DefaultPlaceholder_-1854013440"/>
          </w:placeholder>
        </w:sdtPr>
        <w:sdtContent>
          <w:r w:rsidR="00420356" w:rsidRPr="1352E21B">
            <w:rPr>
              <w:sz w:val="22"/>
              <w:szCs w:val="22"/>
            </w:rPr>
            <w:t xml:space="preserve">Une nouveauté chez </w:t>
          </w:r>
          <w:proofErr w:type="gramStart"/>
          <w:r w:rsidR="00420356" w:rsidRPr="1352E21B">
            <w:rPr>
              <w:sz w:val="22"/>
              <w:szCs w:val="22"/>
            </w:rPr>
            <w:t>Jansen:</w:t>
          </w:r>
          <w:proofErr w:type="gramEnd"/>
          <w:r w:rsidR="00420356" w:rsidRPr="1352E21B">
            <w:rPr>
              <w:sz w:val="22"/>
              <w:szCs w:val="22"/>
            </w:rPr>
            <w:t xml:space="preserve"> les portes </w:t>
          </w:r>
          <w:r w:rsidR="07C37DD0" w:rsidRPr="1352E21B">
            <w:rPr>
              <w:b/>
              <w:bCs/>
              <w:sz w:val="20"/>
            </w:rPr>
            <w:t>«</w:t>
          </w:r>
          <w:r w:rsidR="52943C83" w:rsidRPr="1352E21B">
            <w:rPr>
              <w:sz w:val="22"/>
              <w:szCs w:val="22"/>
            </w:rPr>
            <w:t>P</w:t>
          </w:r>
          <w:r w:rsidR="00420356" w:rsidRPr="1352E21B">
            <w:rPr>
              <w:sz w:val="22"/>
              <w:szCs w:val="22"/>
            </w:rPr>
            <w:t>lus</w:t>
          </w:r>
          <w:r w:rsidR="4B07FA09" w:rsidRPr="1352E21B">
            <w:rPr>
              <w:b/>
              <w:bCs/>
              <w:sz w:val="20"/>
            </w:rPr>
            <w:t>»</w:t>
          </w:r>
          <w:r w:rsidR="00420356" w:rsidRPr="1352E21B">
            <w:rPr>
              <w:sz w:val="22"/>
              <w:szCs w:val="22"/>
            </w:rPr>
            <w:t xml:space="preserve"> </w:t>
          </w:r>
          <w:proofErr w:type="spellStart"/>
          <w:r w:rsidR="00420356" w:rsidRPr="1352E21B">
            <w:rPr>
              <w:sz w:val="22"/>
              <w:szCs w:val="22"/>
            </w:rPr>
            <w:t>Janisol</w:t>
          </w:r>
          <w:proofErr w:type="spellEnd"/>
        </w:sdtContent>
      </w:sdt>
      <w:r w:rsidR="00420356" w:rsidRPr="1352E21B">
        <w:rPr>
          <w:sz w:val="22"/>
          <w:szCs w:val="22"/>
        </w:rPr>
        <w:t xml:space="preserve"> 2 </w:t>
      </w:r>
    </w:p>
    <w:p w14:paraId="42B82344" w14:textId="53188F97" w:rsidR="006E47D0" w:rsidRPr="003F1DB7" w:rsidRDefault="56ABFD00" w:rsidP="70A575FC">
      <w:pPr>
        <w:spacing w:line="312" w:lineRule="auto"/>
        <w:rPr>
          <w:b/>
          <w:bCs/>
          <w:color w:val="000000" w:themeColor="text1"/>
          <w:sz w:val="28"/>
          <w:szCs w:val="28"/>
        </w:rPr>
      </w:pPr>
      <w:r>
        <w:rPr>
          <w:b/>
          <w:sz w:val="28"/>
        </w:rPr>
        <w:t>Un système en acier pour des portes coupe-feu d’une taille impressionnante</w:t>
      </w:r>
    </w:p>
    <w:p w14:paraId="664972C9" w14:textId="77532233" w:rsidR="70A575FC" w:rsidRDefault="70A575FC" w:rsidP="70A575FC">
      <w:pPr>
        <w:spacing w:line="312" w:lineRule="auto"/>
        <w:rPr>
          <w:b/>
          <w:bCs/>
          <w:sz w:val="28"/>
          <w:szCs w:val="28"/>
        </w:rPr>
      </w:pPr>
    </w:p>
    <w:p w14:paraId="0A6881AC" w14:textId="226CAD8D" w:rsidR="0077309D" w:rsidRPr="00F962AF" w:rsidRDefault="00AD7B6F" w:rsidP="1352E21B">
      <w:pPr>
        <w:spacing w:line="312" w:lineRule="auto"/>
        <w:rPr>
          <w:rFonts w:cs="Arial"/>
          <w:b/>
          <w:bCs/>
          <w:sz w:val="20"/>
        </w:rPr>
      </w:pPr>
      <w:r w:rsidRPr="1352E21B">
        <w:rPr>
          <w:b/>
          <w:bCs/>
          <w:sz w:val="20"/>
        </w:rPr>
        <w:t xml:space="preserve">Pour la société </w:t>
      </w:r>
      <w:r w:rsidR="000B6D60" w:rsidRPr="1352E21B">
        <w:rPr>
          <w:b/>
          <w:bCs/>
          <w:sz w:val="20"/>
        </w:rPr>
        <w:t>suisse</w:t>
      </w:r>
      <w:r w:rsidR="007E1C38" w:rsidRPr="1352E21B">
        <w:rPr>
          <w:b/>
          <w:bCs/>
          <w:sz w:val="20"/>
        </w:rPr>
        <w:t xml:space="preserve"> </w:t>
      </w:r>
      <w:r w:rsidRPr="1352E21B">
        <w:rPr>
          <w:b/>
          <w:bCs/>
          <w:sz w:val="20"/>
        </w:rPr>
        <w:t xml:space="preserve">Jansen AG, le salon BAU 2023 </w:t>
      </w:r>
      <w:r w:rsidR="00857D2B" w:rsidRPr="1352E21B">
        <w:rPr>
          <w:b/>
          <w:bCs/>
          <w:sz w:val="20"/>
        </w:rPr>
        <w:t xml:space="preserve">de </w:t>
      </w:r>
      <w:r w:rsidR="005E6E07" w:rsidRPr="1352E21B">
        <w:rPr>
          <w:b/>
          <w:bCs/>
          <w:sz w:val="20"/>
        </w:rPr>
        <w:t>M</w:t>
      </w:r>
      <w:r w:rsidR="00857D2B" w:rsidRPr="1352E21B">
        <w:rPr>
          <w:b/>
          <w:bCs/>
          <w:sz w:val="20"/>
        </w:rPr>
        <w:t xml:space="preserve">unich </w:t>
      </w:r>
      <w:r w:rsidRPr="1352E21B">
        <w:rPr>
          <w:b/>
          <w:bCs/>
          <w:sz w:val="20"/>
        </w:rPr>
        <w:t xml:space="preserve">sera l’occasion de </w:t>
      </w:r>
      <w:r w:rsidR="00857D2B" w:rsidRPr="1352E21B">
        <w:rPr>
          <w:b/>
          <w:bCs/>
          <w:sz w:val="20"/>
        </w:rPr>
        <w:t>montrer</w:t>
      </w:r>
      <w:r w:rsidRPr="1352E21B">
        <w:rPr>
          <w:b/>
          <w:bCs/>
          <w:sz w:val="20"/>
        </w:rPr>
        <w:t xml:space="preserve"> toute sa </w:t>
      </w:r>
      <w:proofErr w:type="gramStart"/>
      <w:r w:rsidRPr="1352E21B">
        <w:rPr>
          <w:b/>
          <w:bCs/>
          <w:sz w:val="20"/>
        </w:rPr>
        <w:t>grandeur:</w:t>
      </w:r>
      <w:proofErr w:type="gramEnd"/>
      <w:r w:rsidRPr="1352E21B">
        <w:rPr>
          <w:b/>
          <w:bCs/>
          <w:sz w:val="20"/>
        </w:rPr>
        <w:t xml:space="preserve"> dans le hall B1, </w:t>
      </w:r>
      <w:r w:rsidR="005E6E07" w:rsidRPr="1352E21B">
        <w:rPr>
          <w:b/>
          <w:bCs/>
          <w:sz w:val="20"/>
        </w:rPr>
        <w:t xml:space="preserve">sur le </w:t>
      </w:r>
      <w:r w:rsidRPr="1352E21B">
        <w:rPr>
          <w:b/>
          <w:bCs/>
          <w:sz w:val="20"/>
        </w:rPr>
        <w:t xml:space="preserve">stand 320, elle présentera son élément de porte </w:t>
      </w:r>
      <w:r w:rsidRPr="1352E21B">
        <w:rPr>
          <w:b/>
          <w:bCs/>
          <w:color w:val="000000" w:themeColor="text1"/>
          <w:sz w:val="20"/>
        </w:rPr>
        <w:t>du système de protection incendie</w:t>
      </w:r>
      <w:r w:rsidRPr="1352E21B">
        <w:rPr>
          <w:b/>
          <w:bCs/>
          <w:color w:val="FF0000"/>
          <w:sz w:val="20"/>
        </w:rPr>
        <w:t xml:space="preserve"> </w:t>
      </w:r>
      <w:proofErr w:type="spellStart"/>
      <w:r w:rsidRPr="1352E21B">
        <w:rPr>
          <w:b/>
          <w:bCs/>
          <w:sz w:val="20"/>
        </w:rPr>
        <w:t>Janisol</w:t>
      </w:r>
      <w:proofErr w:type="spellEnd"/>
      <w:r w:rsidRPr="1352E21B">
        <w:rPr>
          <w:b/>
          <w:bCs/>
          <w:sz w:val="20"/>
        </w:rPr>
        <w:t> 2, d’une hauteur impressionnante de 3583 </w:t>
      </w:r>
      <w:proofErr w:type="spellStart"/>
      <w:r w:rsidRPr="1352E21B">
        <w:rPr>
          <w:b/>
          <w:bCs/>
          <w:sz w:val="20"/>
        </w:rPr>
        <w:t>mm.</w:t>
      </w:r>
      <w:proofErr w:type="spellEnd"/>
      <w:r w:rsidRPr="1352E21B">
        <w:rPr>
          <w:b/>
          <w:bCs/>
          <w:sz w:val="20"/>
        </w:rPr>
        <w:t xml:space="preserve"> Avec ses portes</w:t>
      </w:r>
      <w:proofErr w:type="gramStart"/>
      <w:r w:rsidRPr="1352E21B">
        <w:rPr>
          <w:b/>
          <w:bCs/>
          <w:sz w:val="20"/>
        </w:rPr>
        <w:t xml:space="preserve"> «</w:t>
      </w:r>
      <w:r w:rsidR="2C0F6E59" w:rsidRPr="1352E21B">
        <w:rPr>
          <w:b/>
          <w:bCs/>
          <w:sz w:val="20"/>
        </w:rPr>
        <w:t>P</w:t>
      </w:r>
      <w:r w:rsidRPr="1352E21B">
        <w:rPr>
          <w:b/>
          <w:bCs/>
          <w:sz w:val="20"/>
        </w:rPr>
        <w:t>lus</w:t>
      </w:r>
      <w:proofErr w:type="gramEnd"/>
      <w:r w:rsidRPr="1352E21B">
        <w:rPr>
          <w:b/>
          <w:bCs/>
          <w:sz w:val="20"/>
        </w:rPr>
        <w:t xml:space="preserve">» </w:t>
      </w:r>
      <w:proofErr w:type="spellStart"/>
      <w:r w:rsidRPr="1352E21B">
        <w:rPr>
          <w:b/>
          <w:bCs/>
          <w:sz w:val="20"/>
        </w:rPr>
        <w:t>Janisol</w:t>
      </w:r>
      <w:proofErr w:type="spellEnd"/>
      <w:r w:rsidRPr="1352E21B">
        <w:rPr>
          <w:b/>
          <w:bCs/>
          <w:sz w:val="20"/>
        </w:rPr>
        <w:t xml:space="preserve"> 2, le leader européen des systèmes de profilés en acier à rupture de pont thermique pour portes, fenêtres et vitrages fixes démontre une fois </w:t>
      </w:r>
      <w:r w:rsidR="00857D2B" w:rsidRPr="1352E21B">
        <w:rPr>
          <w:b/>
          <w:bCs/>
          <w:sz w:val="20"/>
        </w:rPr>
        <w:t xml:space="preserve">de plus </w:t>
      </w:r>
      <w:r w:rsidRPr="1352E21B">
        <w:rPr>
          <w:b/>
          <w:bCs/>
          <w:sz w:val="20"/>
        </w:rPr>
        <w:t xml:space="preserve">que fonctionnalité et esthétique vont de pair. </w:t>
      </w:r>
    </w:p>
    <w:p w14:paraId="45E815B2" w14:textId="77777777" w:rsidR="00F962AF" w:rsidRDefault="00F962AF" w:rsidP="00DB1BAD">
      <w:pPr>
        <w:spacing w:line="312" w:lineRule="auto"/>
        <w:rPr>
          <w:rFonts w:cs="Arial"/>
          <w:bCs/>
          <w:sz w:val="20"/>
          <w:lang w:eastAsia="ja-JP"/>
        </w:rPr>
      </w:pPr>
    </w:p>
    <w:p w14:paraId="598DF976" w14:textId="666A0D10" w:rsidR="00DE4949" w:rsidRDefault="56ABFD00" w:rsidP="70A575FC">
      <w:pPr>
        <w:spacing w:line="312" w:lineRule="auto"/>
        <w:rPr>
          <w:sz w:val="20"/>
        </w:rPr>
      </w:pPr>
      <w:r>
        <w:rPr>
          <w:sz w:val="20"/>
        </w:rPr>
        <w:t>Un maximum de transparence grâce à de grands formats de portes</w:t>
      </w:r>
      <w:r w:rsidR="00D01F86">
        <w:rPr>
          <w:sz w:val="20"/>
        </w:rPr>
        <w:t>,</w:t>
      </w:r>
      <w:r>
        <w:rPr>
          <w:sz w:val="20"/>
        </w:rPr>
        <w:t xml:space="preserve"> combinés à des profilés </w:t>
      </w:r>
      <w:r w:rsidR="00857D2B">
        <w:rPr>
          <w:sz w:val="20"/>
        </w:rPr>
        <w:t xml:space="preserve">minces </w:t>
      </w:r>
      <w:r>
        <w:rPr>
          <w:sz w:val="20"/>
        </w:rPr>
        <w:t xml:space="preserve">à haute isolation thermique – voilà ce que les architectes et les planificateurs apprécient tant dans les systèmes de profilés en acier Jansen, </w:t>
      </w:r>
      <w:r w:rsidR="006519D3">
        <w:rPr>
          <w:sz w:val="20"/>
        </w:rPr>
        <w:t>et ce</w:t>
      </w:r>
      <w:r w:rsidR="00CB6037">
        <w:rPr>
          <w:sz w:val="20"/>
        </w:rPr>
        <w:t>,</w:t>
      </w:r>
      <w:r w:rsidR="006519D3">
        <w:rPr>
          <w:sz w:val="20"/>
        </w:rPr>
        <w:t xml:space="preserve"> parce qu’ils </w:t>
      </w:r>
      <w:r>
        <w:rPr>
          <w:sz w:val="20"/>
        </w:rPr>
        <w:t>laissent entrer un maximum de lumière, entraînent une perte minimale d’énergie et sont synonymes d’une longue durée de fonctionnement. Des aspects sur lesquels Jansen est en adéquation avec un nombre croissant de maîtres d’ouvrage et d’utilisateurs désireux de construire tout en</w:t>
      </w:r>
      <w:r w:rsidR="00317656">
        <w:rPr>
          <w:sz w:val="20"/>
        </w:rPr>
        <w:t xml:space="preserve"> préservant l’</w:t>
      </w:r>
      <w:r w:rsidR="007E6078">
        <w:rPr>
          <w:sz w:val="20"/>
        </w:rPr>
        <w:t>énergie et les ressources naturelles</w:t>
      </w:r>
      <w:r>
        <w:rPr>
          <w:sz w:val="20"/>
        </w:rPr>
        <w:t xml:space="preserve">. Le système de protection incendie </w:t>
      </w:r>
      <w:proofErr w:type="spellStart"/>
      <w:r>
        <w:rPr>
          <w:sz w:val="20"/>
        </w:rPr>
        <w:t>Janisol</w:t>
      </w:r>
      <w:proofErr w:type="spellEnd"/>
      <w:r>
        <w:rPr>
          <w:sz w:val="20"/>
        </w:rPr>
        <w:t> 2 EI30 répond mieux qu’aucun autre</w:t>
      </w:r>
      <w:r w:rsidR="009D7D5A">
        <w:rPr>
          <w:sz w:val="20"/>
        </w:rPr>
        <w:t xml:space="preserve"> système</w:t>
      </w:r>
      <w:r>
        <w:rPr>
          <w:sz w:val="20"/>
        </w:rPr>
        <w:t xml:space="preserve"> aux exigences les plus élevées</w:t>
      </w:r>
      <w:r w:rsidR="002350C4">
        <w:rPr>
          <w:sz w:val="20"/>
        </w:rPr>
        <w:t>, que ce soit</w:t>
      </w:r>
      <w:r>
        <w:rPr>
          <w:sz w:val="20"/>
        </w:rPr>
        <w:t xml:space="preserve"> en matière de liberté de conception </w:t>
      </w:r>
      <w:r w:rsidR="002350C4">
        <w:rPr>
          <w:sz w:val="20"/>
        </w:rPr>
        <w:t xml:space="preserve">ou au niveau </w:t>
      </w:r>
      <w:r>
        <w:rPr>
          <w:sz w:val="20"/>
        </w:rPr>
        <w:t xml:space="preserve">de sécurité de la construction. </w:t>
      </w:r>
    </w:p>
    <w:p w14:paraId="0053D546" w14:textId="31DD040A" w:rsidR="00896235" w:rsidRDefault="00DE4949" w:rsidP="1352E21B">
      <w:pPr>
        <w:spacing w:line="312" w:lineRule="auto"/>
        <w:rPr>
          <w:sz w:val="20"/>
        </w:rPr>
      </w:pPr>
      <w:r>
        <w:rPr>
          <w:sz w:val="20"/>
        </w:rPr>
        <w:tab/>
      </w:r>
      <w:r w:rsidRPr="1352E21B">
        <w:rPr>
          <w:sz w:val="20"/>
        </w:rPr>
        <w:t xml:space="preserve">Avec le système de profilés à rupture de pont thermique </w:t>
      </w:r>
      <w:proofErr w:type="spellStart"/>
      <w:r w:rsidRPr="1352E21B">
        <w:rPr>
          <w:sz w:val="20"/>
        </w:rPr>
        <w:t>Janisol</w:t>
      </w:r>
      <w:proofErr w:type="spellEnd"/>
      <w:r w:rsidRPr="1352E21B">
        <w:rPr>
          <w:sz w:val="20"/>
        </w:rPr>
        <w:t> 2 EI30, il est désormais possible de fabriquer des portes coupe-feu à un ou deux vantaux</w:t>
      </w:r>
      <w:r w:rsidR="00D521BC" w:rsidRPr="1352E21B">
        <w:rPr>
          <w:sz w:val="20"/>
        </w:rPr>
        <w:t>,</w:t>
      </w:r>
      <w:r w:rsidRPr="1352E21B">
        <w:rPr>
          <w:sz w:val="20"/>
        </w:rPr>
        <w:t xml:space="preserve"> qui sont le gage d’une sécurité absolue, même dans de très grandes dimensions. En version à un vantail, le passage intérieur maximal est de 1500 × 3000 ou 1210 × 3168 </w:t>
      </w:r>
      <w:proofErr w:type="gramStart"/>
      <w:r w:rsidRPr="1352E21B">
        <w:rPr>
          <w:sz w:val="20"/>
        </w:rPr>
        <w:t>mm;</w:t>
      </w:r>
      <w:proofErr w:type="gramEnd"/>
      <w:r w:rsidRPr="1352E21B">
        <w:rPr>
          <w:sz w:val="20"/>
        </w:rPr>
        <w:t xml:space="preserve"> en version à deux vantaux, de 3000 × 3000 ou 2419 × 3168 </w:t>
      </w:r>
      <w:proofErr w:type="spellStart"/>
      <w:r w:rsidRPr="1352E21B">
        <w:rPr>
          <w:sz w:val="20"/>
        </w:rPr>
        <w:t>mm.</w:t>
      </w:r>
      <w:proofErr w:type="spellEnd"/>
      <w:r w:rsidRPr="1352E21B">
        <w:rPr>
          <w:sz w:val="20"/>
        </w:rPr>
        <w:t xml:space="preserve"> Les portes peuvent être équipées de parties latérales d’une largeur maximale de 1589 mm et d’impostes d’une hauteur maximale de 1464 </w:t>
      </w:r>
      <w:proofErr w:type="spellStart"/>
      <w:r w:rsidRPr="1352E21B">
        <w:rPr>
          <w:sz w:val="20"/>
        </w:rPr>
        <w:t>mm.</w:t>
      </w:r>
      <w:proofErr w:type="spellEnd"/>
      <w:r w:rsidRPr="1352E21B">
        <w:rPr>
          <w:sz w:val="20"/>
        </w:rPr>
        <w:t xml:space="preserve"> L’exemplaire exposé au salon a une largeur de vue du cadre dormant et du cadre ouvrant de seulement 132,5 </w:t>
      </w:r>
      <w:proofErr w:type="gramStart"/>
      <w:r w:rsidRPr="1352E21B">
        <w:rPr>
          <w:sz w:val="20"/>
        </w:rPr>
        <w:t>mm!</w:t>
      </w:r>
      <w:proofErr w:type="gramEnd"/>
      <w:r w:rsidRPr="1352E21B">
        <w:rPr>
          <w:sz w:val="20"/>
        </w:rPr>
        <w:t xml:space="preserve"> Les portes</w:t>
      </w:r>
      <w:proofErr w:type="gramStart"/>
      <w:r w:rsidRPr="1352E21B">
        <w:rPr>
          <w:sz w:val="20"/>
        </w:rPr>
        <w:t xml:space="preserve"> «</w:t>
      </w:r>
      <w:r w:rsidR="0DBA2392" w:rsidRPr="1352E21B">
        <w:rPr>
          <w:sz w:val="20"/>
        </w:rPr>
        <w:t>P</w:t>
      </w:r>
      <w:r w:rsidRPr="1352E21B">
        <w:rPr>
          <w:sz w:val="20"/>
        </w:rPr>
        <w:t>lus</w:t>
      </w:r>
      <w:proofErr w:type="gramEnd"/>
      <w:r w:rsidRPr="1352E21B">
        <w:rPr>
          <w:sz w:val="20"/>
        </w:rPr>
        <w:t xml:space="preserve">» </w:t>
      </w:r>
      <w:proofErr w:type="spellStart"/>
      <w:r w:rsidRPr="1352E21B">
        <w:rPr>
          <w:sz w:val="20"/>
        </w:rPr>
        <w:t>Janisol</w:t>
      </w:r>
      <w:proofErr w:type="spellEnd"/>
      <w:r w:rsidRPr="1352E21B">
        <w:rPr>
          <w:sz w:val="20"/>
        </w:rPr>
        <w:t xml:space="preserve"> 2 EI30 atteignent une valeur </w:t>
      </w:r>
      <w:proofErr w:type="spellStart"/>
      <w:r w:rsidRPr="1352E21B">
        <w:rPr>
          <w:sz w:val="20"/>
        </w:rPr>
        <w:t>U</w:t>
      </w:r>
      <w:r w:rsidRPr="00D36F75">
        <w:rPr>
          <w:sz w:val="20"/>
        </w:rPr>
        <w:t>f</w:t>
      </w:r>
      <w:proofErr w:type="spellEnd"/>
      <w:r w:rsidRPr="1352E21B">
        <w:rPr>
          <w:sz w:val="20"/>
        </w:rPr>
        <w:t xml:space="preserve"> de 2,4 W/(m</w:t>
      </w:r>
      <w:r w:rsidRPr="00D36F75">
        <w:rPr>
          <w:sz w:val="20"/>
        </w:rPr>
        <w:t>2</w:t>
      </w:r>
      <w:r w:rsidRPr="1352E21B">
        <w:rPr>
          <w:sz w:val="20"/>
        </w:rPr>
        <w:t xml:space="preserve">K) au </w:t>
      </w:r>
    </w:p>
    <w:p w14:paraId="78536ED0" w14:textId="6669B50E" w:rsidR="007A3F75" w:rsidRDefault="00DE4949" w:rsidP="50F9878B">
      <w:pPr>
        <w:spacing w:line="312" w:lineRule="auto"/>
        <w:rPr>
          <w:sz w:val="20"/>
        </w:rPr>
      </w:pPr>
      <w:proofErr w:type="gramStart"/>
      <w:r w:rsidRPr="50F9878B">
        <w:rPr>
          <w:sz w:val="20"/>
        </w:rPr>
        <w:t>niveau</w:t>
      </w:r>
      <w:proofErr w:type="gramEnd"/>
      <w:r w:rsidRPr="50F9878B">
        <w:rPr>
          <w:sz w:val="20"/>
        </w:rPr>
        <w:t xml:space="preserve"> des arêtes de fermeture et, grâce à un seuil de butée en plastique dans la zone du seuil, une valeur </w:t>
      </w:r>
      <w:proofErr w:type="spellStart"/>
      <w:r w:rsidRPr="50F9878B">
        <w:rPr>
          <w:sz w:val="20"/>
        </w:rPr>
        <w:t>U</w:t>
      </w:r>
      <w:r w:rsidRPr="008543F4">
        <w:rPr>
          <w:sz w:val="20"/>
        </w:rPr>
        <w:t>f</w:t>
      </w:r>
      <w:proofErr w:type="spellEnd"/>
      <w:r w:rsidR="00C20611" w:rsidRPr="008543F4">
        <w:rPr>
          <w:sz w:val="20"/>
        </w:rPr>
        <w:t xml:space="preserve"> </w:t>
      </w:r>
      <w:r w:rsidRPr="50F9878B">
        <w:rPr>
          <w:sz w:val="20"/>
        </w:rPr>
        <w:t>de 2,0 W/(m</w:t>
      </w:r>
      <w:r w:rsidRPr="008543F4">
        <w:rPr>
          <w:sz w:val="20"/>
        </w:rPr>
        <w:t>2</w:t>
      </w:r>
      <w:r w:rsidRPr="50F9878B">
        <w:rPr>
          <w:sz w:val="20"/>
        </w:rPr>
        <w:t xml:space="preserve">K). Cela se traduit par une très bonne isolation thermique (coefficient de transmission thermique global calculé de la pièce </w:t>
      </w:r>
      <w:proofErr w:type="gramStart"/>
      <w:r w:rsidRPr="50F9878B">
        <w:rPr>
          <w:sz w:val="20"/>
        </w:rPr>
        <w:t>exposée:</w:t>
      </w:r>
      <w:proofErr w:type="gramEnd"/>
      <w:r w:rsidRPr="50F9878B">
        <w:rPr>
          <w:sz w:val="20"/>
        </w:rPr>
        <w:t xml:space="preserve"> U</w:t>
      </w:r>
      <w:r w:rsidRPr="008543F4">
        <w:rPr>
          <w:sz w:val="20"/>
        </w:rPr>
        <w:t>d</w:t>
      </w:r>
      <w:r w:rsidRPr="50F9878B">
        <w:rPr>
          <w:sz w:val="20"/>
        </w:rPr>
        <w:t xml:space="preserve"> = 1,4 W/(m</w:t>
      </w:r>
      <w:r w:rsidRPr="008543F4">
        <w:rPr>
          <w:sz w:val="20"/>
        </w:rPr>
        <w:t>2</w:t>
      </w:r>
      <w:r w:rsidRPr="50F9878B">
        <w:rPr>
          <w:sz w:val="20"/>
        </w:rPr>
        <w:t xml:space="preserve">K)). Des paumelles à visser 3D Jansen et une serrure </w:t>
      </w:r>
      <w:proofErr w:type="spellStart"/>
      <w:r w:rsidRPr="50F9878B">
        <w:rPr>
          <w:sz w:val="20"/>
        </w:rPr>
        <w:t>anti-panique</w:t>
      </w:r>
      <w:proofErr w:type="spellEnd"/>
      <w:r w:rsidRPr="50F9878B">
        <w:rPr>
          <w:sz w:val="20"/>
        </w:rPr>
        <w:t xml:space="preserve"> complètent l’équipement de l’exemplaire présenté sur le stand.</w:t>
      </w:r>
    </w:p>
    <w:p w14:paraId="1E5000FF" w14:textId="40FDAD43" w:rsidR="00EF2D2D" w:rsidRPr="00EF2D2D" w:rsidRDefault="00D3050A" w:rsidP="01594A65">
      <w:pPr>
        <w:widowControl w:val="0"/>
        <w:autoSpaceDE w:val="0"/>
        <w:autoSpaceDN w:val="0"/>
        <w:adjustRightInd w:val="0"/>
        <w:spacing w:line="312" w:lineRule="auto"/>
        <w:ind w:firstLine="708"/>
        <w:rPr>
          <w:sz w:val="20"/>
        </w:rPr>
      </w:pPr>
      <w:r w:rsidRPr="50F9878B">
        <w:rPr>
          <w:sz w:val="20"/>
        </w:rPr>
        <w:t xml:space="preserve">Homologué conformément à la norme européenne EN 16034, le système de protection incendie </w:t>
      </w:r>
      <w:proofErr w:type="spellStart"/>
      <w:r w:rsidRPr="50F9878B">
        <w:rPr>
          <w:sz w:val="20"/>
        </w:rPr>
        <w:t>Janisol</w:t>
      </w:r>
      <w:proofErr w:type="spellEnd"/>
      <w:r w:rsidRPr="50F9878B">
        <w:rPr>
          <w:sz w:val="20"/>
        </w:rPr>
        <w:t xml:space="preserve"> 2 EI30 convainc par son vaste profil de </w:t>
      </w:r>
      <w:proofErr w:type="gramStart"/>
      <w:r w:rsidRPr="50F9878B">
        <w:rPr>
          <w:sz w:val="20"/>
        </w:rPr>
        <w:t>performance:</w:t>
      </w:r>
      <w:proofErr w:type="gramEnd"/>
      <w:r w:rsidRPr="50F9878B">
        <w:rPr>
          <w:sz w:val="20"/>
        </w:rPr>
        <w:t xml:space="preserve"> résistance au feu et protection contre la fumée, isolation acoustique</w:t>
      </w:r>
      <w:r w:rsidR="00C65087" w:rsidRPr="50F9878B">
        <w:rPr>
          <w:sz w:val="20"/>
        </w:rPr>
        <w:t xml:space="preserve"> et</w:t>
      </w:r>
      <w:r w:rsidRPr="50F9878B">
        <w:rPr>
          <w:sz w:val="20"/>
        </w:rPr>
        <w:t xml:space="preserve"> thermique, aptitude au fonctionnement permanent et de nombreuses autres caractéristiques de performance sont ainsi atteintes avec </w:t>
      </w:r>
      <w:r w:rsidR="004A4D91" w:rsidRPr="50F9878B">
        <w:rPr>
          <w:sz w:val="20"/>
        </w:rPr>
        <w:t>des</w:t>
      </w:r>
      <w:r w:rsidRPr="50F9878B">
        <w:rPr>
          <w:sz w:val="20"/>
        </w:rPr>
        <w:t xml:space="preserve"> valeurs</w:t>
      </w:r>
      <w:r w:rsidR="004A4D91" w:rsidRPr="50F9878B">
        <w:rPr>
          <w:sz w:val="20"/>
        </w:rPr>
        <w:t xml:space="preserve"> remarquables</w:t>
      </w:r>
      <w:r w:rsidRPr="50F9878B">
        <w:rPr>
          <w:sz w:val="20"/>
        </w:rPr>
        <w:t xml:space="preserve">. Des portes anti-pince-doigts et anti-effraction (jusqu’à RC3) sont également proposées. Les éléments de porte peuvent être fabriqués avec ou sans seuil (par exemple avec un joint d’étanchéité). Des portes avec serrures à verrouillage multiple (au choix, électronique avec verrouillage automatique) ou des portes </w:t>
      </w:r>
      <w:proofErr w:type="spellStart"/>
      <w:r w:rsidRPr="50F9878B">
        <w:rPr>
          <w:sz w:val="20"/>
        </w:rPr>
        <w:t>anti-panique</w:t>
      </w:r>
      <w:proofErr w:type="spellEnd"/>
      <w:r w:rsidRPr="50F9878B">
        <w:rPr>
          <w:sz w:val="20"/>
        </w:rPr>
        <w:t xml:space="preserve"> peuvent être fabriquées </w:t>
      </w:r>
      <w:r w:rsidR="00293410" w:rsidRPr="50F9878B">
        <w:rPr>
          <w:sz w:val="20"/>
        </w:rPr>
        <w:t>selon les</w:t>
      </w:r>
      <w:r w:rsidRPr="50F9878B">
        <w:rPr>
          <w:sz w:val="20"/>
        </w:rPr>
        <w:t xml:space="preserve"> normes EN 179 / EN 1125. En outre, de nombreuses fonctionnalités peuvent être combinées dans un seul et même élément. En matière d’automatisation des portes, </w:t>
      </w:r>
      <w:proofErr w:type="spellStart"/>
      <w:r w:rsidRPr="50F9878B">
        <w:rPr>
          <w:sz w:val="20"/>
        </w:rPr>
        <w:t>Janisol</w:t>
      </w:r>
      <w:proofErr w:type="spellEnd"/>
      <w:r w:rsidRPr="50F9878B">
        <w:rPr>
          <w:sz w:val="20"/>
        </w:rPr>
        <w:t xml:space="preserve"> 2 EI30 offre également de nombreuses options, auxquelles s’ajoutent des constructions spéciales telles que portes battantes, portes de salles de sport et de cellules ou encore portes coulissantes coupe-feu automatiques. Des éléments de remplissage d’une épaisseur de 15 à 39 mm (profondeur de construction 60 mm) ou de jusqu’à 52 mm (profondeur de construction 70 mm) peuvent être installés </w:t>
      </w:r>
      <w:r w:rsidRPr="50F9878B">
        <w:rPr>
          <w:color w:val="000000" w:themeColor="text1"/>
          <w:sz w:val="20"/>
        </w:rPr>
        <w:t xml:space="preserve">au moyen d’un vitrage sec ou humide. Le raccordement à des cloisons légères, au système d’isolation thermique, aux structures en acier et en bois, à des cloisons vitrées ainsi qu’aux systèmes en acier </w:t>
      </w:r>
      <w:proofErr w:type="spellStart"/>
      <w:r w:rsidRPr="50F9878B">
        <w:rPr>
          <w:color w:val="000000" w:themeColor="text1"/>
          <w:sz w:val="20"/>
        </w:rPr>
        <w:t>Janisol</w:t>
      </w:r>
      <w:proofErr w:type="spellEnd"/>
      <w:r w:rsidRPr="50F9878B">
        <w:rPr>
          <w:color w:val="000000" w:themeColor="text1"/>
          <w:sz w:val="20"/>
        </w:rPr>
        <w:t xml:space="preserve"> C4 et VISS Fire </w:t>
      </w:r>
      <w:proofErr w:type="spellStart"/>
      <w:r w:rsidRPr="50F9878B">
        <w:rPr>
          <w:color w:val="000000" w:themeColor="text1"/>
          <w:sz w:val="20"/>
        </w:rPr>
        <w:t>Fassade</w:t>
      </w:r>
      <w:proofErr w:type="spellEnd"/>
      <w:r w:rsidRPr="50F9878B">
        <w:rPr>
          <w:color w:val="000000" w:themeColor="text1"/>
          <w:sz w:val="20"/>
        </w:rPr>
        <w:t xml:space="preserve"> peut être </w:t>
      </w:r>
      <w:r w:rsidR="002D056E" w:rsidRPr="50F9878B">
        <w:rPr>
          <w:color w:val="000000" w:themeColor="text1"/>
          <w:sz w:val="20"/>
        </w:rPr>
        <w:t>réalisé</w:t>
      </w:r>
      <w:r w:rsidRPr="50F9878B">
        <w:rPr>
          <w:color w:val="000000" w:themeColor="text1"/>
          <w:sz w:val="20"/>
        </w:rPr>
        <w:t xml:space="preserve">. Les portes </w:t>
      </w:r>
      <w:proofErr w:type="spellStart"/>
      <w:r w:rsidRPr="50F9878B">
        <w:rPr>
          <w:color w:val="000000" w:themeColor="text1"/>
          <w:sz w:val="20"/>
        </w:rPr>
        <w:t>Janisol</w:t>
      </w:r>
      <w:proofErr w:type="spellEnd"/>
      <w:r w:rsidRPr="50F9878B">
        <w:rPr>
          <w:color w:val="000000" w:themeColor="text1"/>
          <w:sz w:val="20"/>
        </w:rPr>
        <w:t> 2 EI30 se démarquent à la fois sur le plan fonctionnel</w:t>
      </w:r>
      <w:r w:rsidRPr="50F9878B">
        <w:rPr>
          <w:sz w:val="20"/>
        </w:rPr>
        <w:t xml:space="preserve"> et esthétique, notamment lorsqu’elles sont associées à des façades rideaux vitrées. </w:t>
      </w:r>
    </w:p>
    <w:p w14:paraId="484E0BD6" w14:textId="2B7E50F3" w:rsidR="00E82EC3" w:rsidRPr="00B3740D" w:rsidRDefault="00E82EC3" w:rsidP="50F9878B">
      <w:pPr>
        <w:widowControl w:val="0"/>
        <w:spacing w:line="312" w:lineRule="auto"/>
        <w:ind w:firstLine="708"/>
        <w:rPr>
          <w:sz w:val="20"/>
        </w:rPr>
      </w:pPr>
    </w:p>
    <w:p w14:paraId="5C985C34" w14:textId="7BD8DB3F" w:rsidR="00E82EC3" w:rsidRPr="00B3740D" w:rsidDel="00A570C8" w:rsidRDefault="00E82EC3" w:rsidP="50F9878B">
      <w:pPr>
        <w:widowControl w:val="0"/>
        <w:spacing w:line="312" w:lineRule="auto"/>
        <w:ind w:firstLine="708"/>
        <w:rPr>
          <w:del w:id="0" w:author="Anita Lösch" w:date="2023-03-01T16:14:00Z"/>
          <w:sz w:val="20"/>
        </w:rPr>
      </w:pPr>
    </w:p>
    <w:p w14:paraId="21797B06" w14:textId="002CE3A8" w:rsidR="00E82EC3" w:rsidRPr="00B3740D" w:rsidRDefault="646B8576" w:rsidP="50F9878B">
      <w:pPr>
        <w:spacing w:line="312" w:lineRule="auto"/>
        <w:rPr>
          <w:rFonts w:eastAsia="Arial" w:cs="Arial"/>
          <w:color w:val="000000" w:themeColor="text1"/>
          <w:sz w:val="18"/>
          <w:szCs w:val="18"/>
          <w:lang w:val="de-CH"/>
        </w:rPr>
      </w:pPr>
      <w:r w:rsidRPr="008543F4">
        <w:rPr>
          <w:rFonts w:eastAsia="Arial" w:cs="Arial"/>
          <w:b/>
          <w:bCs/>
          <w:color w:val="000000" w:themeColor="text1"/>
          <w:sz w:val="18"/>
          <w:szCs w:val="18"/>
          <w:lang w:val="de-CH"/>
        </w:rPr>
        <w:t xml:space="preserve">Jansen </w:t>
      </w:r>
      <w:r w:rsidRPr="008543F4">
        <w:rPr>
          <w:rFonts w:eastAsia="Arial" w:cs="Arial"/>
          <w:b/>
          <w:bCs/>
          <w:color w:val="000000" w:themeColor="text1"/>
          <w:sz w:val="18"/>
          <w:szCs w:val="18"/>
          <w:u w:val="single"/>
          <w:lang w:val="de-CH"/>
        </w:rPr>
        <w:t xml:space="preserve">au </w:t>
      </w:r>
      <w:proofErr w:type="spellStart"/>
      <w:r w:rsidRPr="008543F4">
        <w:rPr>
          <w:rFonts w:eastAsia="Arial" w:cs="Arial"/>
          <w:b/>
          <w:bCs/>
          <w:color w:val="000000" w:themeColor="text1"/>
          <w:sz w:val="18"/>
          <w:szCs w:val="18"/>
          <w:u w:val="single"/>
          <w:lang w:val="de-CH"/>
        </w:rPr>
        <w:t>salon</w:t>
      </w:r>
      <w:proofErr w:type="spellEnd"/>
      <w:r w:rsidRPr="008543F4">
        <w:rPr>
          <w:rFonts w:eastAsia="Arial" w:cs="Arial"/>
          <w:b/>
          <w:bCs/>
          <w:color w:val="000000" w:themeColor="text1"/>
          <w:sz w:val="18"/>
          <w:szCs w:val="18"/>
          <w:u w:val="single"/>
          <w:lang w:val="de-CH"/>
        </w:rPr>
        <w:t xml:space="preserve"> </w:t>
      </w:r>
      <w:r w:rsidR="00E82EC3">
        <w:fldChar w:fldCharType="begin"/>
      </w:r>
      <w:r w:rsidR="00E82EC3" w:rsidRPr="008543F4">
        <w:rPr>
          <w:lang w:val="de-CH"/>
        </w:rPr>
        <w:instrText xml:space="preserve">HYPERLINK "https://www.jansen.com/fr/building-systems-systems-de-profiles-acier/espace-presse-building-systems/salons-et-evenements.html?mdrv=www.jansen.com&amp;cHash=12cad68495a814104d2d47e4993cf9ba" </w:instrText>
      </w:r>
      <w:r w:rsidR="00E82EC3">
        <w:fldChar w:fldCharType="separate"/>
      </w:r>
      <w:r w:rsidRPr="008543F4">
        <w:rPr>
          <w:rStyle w:val="Hyperlink"/>
          <w:rFonts w:eastAsia="Arial" w:cs="Arial"/>
          <w:b/>
          <w:bCs/>
          <w:sz w:val="18"/>
          <w:szCs w:val="18"/>
          <w:lang w:val="de-CH"/>
        </w:rPr>
        <w:t>BAU </w:t>
      </w:r>
      <w:ins w:id="1" w:author="Anita Lösch" w:date="2023-03-01T15:09:00Z">
        <w:r w:rsidR="00E82EC3">
          <w:fldChar w:fldCharType="end"/>
        </w:r>
      </w:ins>
      <w:r w:rsidRPr="008543F4">
        <w:rPr>
          <w:rFonts w:eastAsia="Arial" w:cs="Arial"/>
          <w:b/>
          <w:bCs/>
          <w:color w:val="000000" w:themeColor="text1"/>
          <w:sz w:val="18"/>
          <w:szCs w:val="18"/>
          <w:u w:val="single"/>
          <w:lang w:val="de-CH"/>
        </w:rPr>
        <w:t>2023</w:t>
      </w:r>
      <w:r w:rsidRPr="008543F4">
        <w:rPr>
          <w:rFonts w:eastAsia="Arial" w:cs="Arial"/>
          <w:b/>
          <w:bCs/>
          <w:color w:val="000000" w:themeColor="text1"/>
          <w:sz w:val="18"/>
          <w:szCs w:val="18"/>
          <w:lang w:val="de-CH"/>
        </w:rPr>
        <w:t>:</w:t>
      </w:r>
    </w:p>
    <w:p w14:paraId="7F09D018" w14:textId="3016A68B" w:rsidR="00E82EC3" w:rsidRPr="00B3740D" w:rsidRDefault="646B8576" w:rsidP="50F9878B">
      <w:pPr>
        <w:spacing w:line="312" w:lineRule="auto"/>
        <w:rPr>
          <w:rFonts w:eastAsia="Arial" w:cs="Arial"/>
          <w:color w:val="000000" w:themeColor="text1"/>
          <w:sz w:val="18"/>
          <w:szCs w:val="18"/>
          <w:lang w:val="de-CH"/>
        </w:rPr>
      </w:pPr>
      <w:r w:rsidRPr="008543F4">
        <w:rPr>
          <w:rFonts w:eastAsia="Arial" w:cs="Arial"/>
          <w:color w:val="000000" w:themeColor="text1"/>
          <w:sz w:val="18"/>
          <w:szCs w:val="18"/>
          <w:lang w:val="de-CH"/>
        </w:rPr>
        <w:t>Hall B1, stand 320</w:t>
      </w:r>
    </w:p>
    <w:p w14:paraId="1B6A9AA6" w14:textId="2C2C83C0" w:rsidR="00E82EC3" w:rsidRPr="00B3740D" w:rsidDel="00A570C8" w:rsidRDefault="00E82EC3" w:rsidP="50F9878B">
      <w:pPr>
        <w:spacing w:line="312" w:lineRule="auto"/>
        <w:rPr>
          <w:del w:id="2" w:author="Anita Lösch" w:date="2023-03-01T16:14:00Z"/>
          <w:rFonts w:eastAsia="Arial" w:cs="Arial"/>
          <w:color w:val="000000" w:themeColor="text1"/>
          <w:sz w:val="18"/>
          <w:szCs w:val="18"/>
          <w:lang w:val="de-DE"/>
        </w:rPr>
      </w:pPr>
    </w:p>
    <w:p w14:paraId="540A6A92" w14:textId="12A8FBED" w:rsidR="00E82EC3" w:rsidRPr="00B3740D" w:rsidRDefault="00E82EC3" w:rsidP="50F9878B">
      <w:pPr>
        <w:spacing w:line="312" w:lineRule="auto"/>
        <w:rPr>
          <w:rFonts w:eastAsia="Arial" w:cs="Arial"/>
          <w:color w:val="000000" w:themeColor="text1"/>
          <w:sz w:val="18"/>
          <w:szCs w:val="18"/>
          <w:lang w:val="de-DE"/>
        </w:rPr>
      </w:pPr>
    </w:p>
    <w:p w14:paraId="7917AAD7" w14:textId="2D91D44C" w:rsidR="00E82EC3" w:rsidRPr="008543F4" w:rsidRDefault="646B8576" w:rsidP="50F9878B">
      <w:pPr>
        <w:pStyle w:val="Text"/>
        <w:spacing w:before="0"/>
        <w:ind w:right="0"/>
        <w:jc w:val="left"/>
        <w:rPr>
          <w:rFonts w:ascii="Arial" w:eastAsia="Arial" w:hAnsi="Arial" w:cs="Arial"/>
          <w:color w:val="000000" w:themeColor="text1"/>
          <w:sz w:val="18"/>
          <w:szCs w:val="18"/>
        </w:rPr>
      </w:pPr>
      <w:r w:rsidRPr="50F9878B">
        <w:rPr>
          <w:rFonts w:ascii="Arial" w:eastAsia="Arial" w:hAnsi="Arial" w:cs="Arial"/>
          <w:b/>
          <w:bCs/>
          <w:color w:val="000000" w:themeColor="text1"/>
          <w:sz w:val="18"/>
          <w:szCs w:val="18"/>
        </w:rPr>
        <w:t>Jansen AG</w:t>
      </w:r>
      <w:r w:rsidR="00E82EC3">
        <w:br/>
      </w:r>
      <w:r w:rsidRPr="008543F4">
        <w:rPr>
          <w:rFonts w:ascii="Arial" w:eastAsia="Arial" w:hAnsi="Arial" w:cs="Arial"/>
          <w:color w:val="000000" w:themeColor="text1"/>
          <w:sz w:val="18"/>
          <w:szCs w:val="18"/>
        </w:rPr>
        <w:t xml:space="preserve">Fondée en 1923 et basée à Oberriet en Suisse, la société Jansen AG développe, </w:t>
      </w:r>
      <w:r w:rsidRPr="50F9878B">
        <w:rPr>
          <w:rFonts w:ascii="Arial" w:eastAsia="Arial" w:hAnsi="Arial" w:cs="Arial"/>
          <w:color w:val="000000" w:themeColor="text1"/>
          <w:sz w:val="18"/>
          <w:szCs w:val="18"/>
        </w:rPr>
        <w:t xml:space="preserve">fabrique et distribue des systèmes de profilés en acier ainsi que des produits en plastique pour divers domaines du bâtiment. Depuis 1978, Jansen est le distributeur suisse exclusif de l’entreprise allemande </w:t>
      </w:r>
      <w:proofErr w:type="spellStart"/>
      <w:r w:rsidRPr="50F9878B">
        <w:rPr>
          <w:rFonts w:ascii="Arial" w:eastAsia="Arial" w:hAnsi="Arial" w:cs="Arial"/>
          <w:color w:val="000000" w:themeColor="text1"/>
          <w:sz w:val="18"/>
          <w:szCs w:val="18"/>
        </w:rPr>
        <w:t>Schüco</w:t>
      </w:r>
      <w:proofErr w:type="spellEnd"/>
      <w:r w:rsidRPr="50F9878B">
        <w:rPr>
          <w:rFonts w:ascii="Arial" w:eastAsia="Arial" w:hAnsi="Arial" w:cs="Arial"/>
          <w:color w:val="000000" w:themeColor="text1"/>
          <w:sz w:val="18"/>
          <w:szCs w:val="18"/>
        </w:rPr>
        <w:t xml:space="preserve"> International KG et commercialise ses systèmes de profilés en aluminium pour le secteur du bâtiment. En janvier 2021, Jansen AG a repris au groupe Welser Profile sa filiale RP </w:t>
      </w:r>
      <w:proofErr w:type="spellStart"/>
      <w:r w:rsidRPr="50F9878B">
        <w:rPr>
          <w:rFonts w:ascii="Arial" w:eastAsia="Arial" w:hAnsi="Arial" w:cs="Arial"/>
          <w:color w:val="000000" w:themeColor="text1"/>
          <w:sz w:val="18"/>
          <w:szCs w:val="18"/>
        </w:rPr>
        <w:t>Technik</w:t>
      </w:r>
      <w:proofErr w:type="spellEnd"/>
      <w:r w:rsidRPr="50F9878B">
        <w:rPr>
          <w:rFonts w:ascii="Arial" w:eastAsia="Arial" w:hAnsi="Arial" w:cs="Arial"/>
          <w:color w:val="000000" w:themeColor="text1"/>
          <w:sz w:val="18"/>
          <w:szCs w:val="18"/>
        </w:rPr>
        <w:t xml:space="preserve"> GmbH, qui fournit elle aussi des systèmes pour les solutions en acier destinées aux façades, aux fenêtres et aux portes. Au 1</w:t>
      </w:r>
      <w:r w:rsidRPr="008543F4">
        <w:rPr>
          <w:rFonts w:ascii="Arial" w:eastAsia="Arial" w:hAnsi="Arial" w:cs="Arial"/>
          <w:color w:val="000000" w:themeColor="text1"/>
          <w:sz w:val="18"/>
          <w:szCs w:val="18"/>
        </w:rPr>
        <w:t>er </w:t>
      </w:r>
      <w:r w:rsidRPr="50F9878B">
        <w:rPr>
          <w:rFonts w:ascii="Arial" w:eastAsia="Arial" w:hAnsi="Arial" w:cs="Arial"/>
          <w:color w:val="000000" w:themeColor="text1"/>
          <w:sz w:val="18"/>
          <w:szCs w:val="18"/>
        </w:rPr>
        <w:t xml:space="preserve">avril 2021, Jansen a cédé son activité de sous-traitance automobile à </w:t>
      </w:r>
      <w:proofErr w:type="spellStart"/>
      <w:r w:rsidRPr="50F9878B">
        <w:rPr>
          <w:rFonts w:ascii="Arial" w:eastAsia="Arial" w:hAnsi="Arial" w:cs="Arial"/>
          <w:color w:val="000000" w:themeColor="text1"/>
          <w:sz w:val="18"/>
          <w:szCs w:val="18"/>
        </w:rPr>
        <w:t>Mubea</w:t>
      </w:r>
      <w:proofErr w:type="spellEnd"/>
      <w:r w:rsidRPr="50F9878B">
        <w:rPr>
          <w:rFonts w:ascii="Arial" w:eastAsia="Arial" w:hAnsi="Arial" w:cs="Arial"/>
          <w:color w:val="000000" w:themeColor="text1"/>
          <w:sz w:val="18"/>
          <w:szCs w:val="18"/>
        </w:rPr>
        <w:t>. Le 1</w:t>
      </w:r>
      <w:r w:rsidRPr="008543F4">
        <w:rPr>
          <w:rFonts w:ascii="Arial" w:eastAsia="Arial" w:hAnsi="Arial" w:cs="Arial"/>
          <w:color w:val="000000" w:themeColor="text1"/>
          <w:sz w:val="18"/>
          <w:szCs w:val="18"/>
        </w:rPr>
        <w:t>er</w:t>
      </w:r>
      <w:r w:rsidRPr="50F9878B">
        <w:rPr>
          <w:rFonts w:ascii="Arial" w:eastAsia="Arial" w:hAnsi="Arial" w:cs="Arial"/>
          <w:color w:val="000000" w:themeColor="text1"/>
          <w:sz w:val="18"/>
          <w:szCs w:val="18"/>
        </w:rPr>
        <w:t> janvier 2022, Jansen AG a ouvert un bureau de représentation autonome à Bréda (Pays-Bas) et s’occupe depuis lors directement de la prospection du marché aux Pays-Bas et en Belgique. À ce jour, le groupe Jansen demeure à 100 % en possession de la famille fondatrice. Il emploie environ 600 personnes au niveau international. En 2023, Jansen fête son 100</w:t>
      </w:r>
      <w:r w:rsidRPr="008543F4">
        <w:rPr>
          <w:rFonts w:ascii="Arial" w:eastAsia="Arial" w:hAnsi="Arial" w:cs="Arial"/>
          <w:color w:val="000000" w:themeColor="text1"/>
          <w:sz w:val="18"/>
          <w:szCs w:val="18"/>
        </w:rPr>
        <w:t>e</w:t>
      </w:r>
      <w:r w:rsidRPr="50F9878B">
        <w:rPr>
          <w:rFonts w:ascii="Arial" w:eastAsia="Arial" w:hAnsi="Arial" w:cs="Arial"/>
          <w:color w:val="000000" w:themeColor="text1"/>
          <w:sz w:val="18"/>
          <w:szCs w:val="18"/>
        </w:rPr>
        <w:t xml:space="preserve"> anniversaire.</w:t>
      </w:r>
    </w:p>
    <w:p w14:paraId="7EFAD73C" w14:textId="7E0A8C47" w:rsidR="00E82EC3" w:rsidRPr="008543F4" w:rsidRDefault="00E82EC3" w:rsidP="50F9878B">
      <w:pPr>
        <w:spacing w:line="312" w:lineRule="auto"/>
        <w:rPr>
          <w:rFonts w:eastAsia="Arial" w:cs="Arial"/>
          <w:color w:val="000000" w:themeColor="text1"/>
          <w:sz w:val="18"/>
          <w:szCs w:val="18"/>
        </w:rPr>
      </w:pPr>
    </w:p>
    <w:p w14:paraId="6E3DB4B6" w14:textId="1D77DE77" w:rsidR="00E82EC3" w:rsidRPr="008543F4" w:rsidRDefault="00E82EC3" w:rsidP="50F9878B">
      <w:pPr>
        <w:spacing w:line="312" w:lineRule="auto"/>
        <w:rPr>
          <w:rFonts w:ascii="Segoe UI" w:eastAsia="Segoe UI" w:hAnsi="Segoe UI" w:cs="Segoe UI"/>
          <w:color w:val="000000" w:themeColor="text1"/>
          <w:sz w:val="18"/>
          <w:szCs w:val="18"/>
        </w:rPr>
      </w:pPr>
    </w:p>
    <w:p w14:paraId="7D006184" w14:textId="590E574B" w:rsidR="00E82EC3" w:rsidRPr="008543F4" w:rsidRDefault="646B8576" w:rsidP="50F9878B">
      <w:pPr>
        <w:spacing w:line="312" w:lineRule="auto"/>
        <w:rPr>
          <w:rFonts w:eastAsia="Arial" w:cs="Arial"/>
          <w:color w:val="000000" w:themeColor="text1"/>
          <w:sz w:val="18"/>
          <w:szCs w:val="18"/>
        </w:rPr>
      </w:pPr>
      <w:r w:rsidRPr="50F9878B">
        <w:rPr>
          <w:rFonts w:eastAsia="Arial" w:cs="Arial"/>
          <w:b/>
          <w:bCs/>
          <w:color w:val="000000" w:themeColor="text1"/>
          <w:sz w:val="18"/>
          <w:szCs w:val="18"/>
        </w:rPr>
        <w:t xml:space="preserve">Interlocuteur </w:t>
      </w:r>
      <w:r w:rsidRPr="50F9878B">
        <w:rPr>
          <w:rFonts w:eastAsia="Arial" w:cs="Arial"/>
          <w:b/>
          <w:bCs/>
          <w:color w:val="000000" w:themeColor="text1"/>
          <w:sz w:val="18"/>
          <w:szCs w:val="18"/>
          <w:u w:val="single"/>
        </w:rPr>
        <w:t xml:space="preserve">pour la </w:t>
      </w:r>
      <w:proofErr w:type="gramStart"/>
      <w:r w:rsidRPr="50F9878B">
        <w:rPr>
          <w:rFonts w:eastAsia="Arial" w:cs="Arial"/>
          <w:b/>
          <w:bCs/>
          <w:color w:val="000000" w:themeColor="text1"/>
          <w:sz w:val="18"/>
          <w:szCs w:val="18"/>
          <w:u w:val="single"/>
        </w:rPr>
        <w:t>rédaction</w:t>
      </w:r>
      <w:r w:rsidRPr="50F9878B">
        <w:rPr>
          <w:rFonts w:eastAsia="Arial" w:cs="Arial"/>
          <w:b/>
          <w:bCs/>
          <w:color w:val="000000" w:themeColor="text1"/>
          <w:sz w:val="18"/>
          <w:szCs w:val="18"/>
        </w:rPr>
        <w:t>:</w:t>
      </w:r>
      <w:proofErr w:type="gramEnd"/>
    </w:p>
    <w:p w14:paraId="37854E55" w14:textId="1DC76C3B" w:rsidR="00E82EC3" w:rsidRPr="008543F4" w:rsidRDefault="00E82EC3" w:rsidP="50F9878B">
      <w:pPr>
        <w:spacing w:line="312" w:lineRule="auto"/>
        <w:rPr>
          <w:rFonts w:eastAsia="Arial" w:cs="Arial"/>
          <w:color w:val="000000" w:themeColor="text1"/>
          <w:sz w:val="18"/>
          <w:szCs w:val="18"/>
        </w:rPr>
      </w:pPr>
    </w:p>
    <w:p w14:paraId="4D298174" w14:textId="0590772C" w:rsidR="00E82EC3" w:rsidRPr="008543F4" w:rsidRDefault="646B8576" w:rsidP="50F9878B">
      <w:pPr>
        <w:spacing w:line="259" w:lineRule="auto"/>
        <w:rPr>
          <w:rFonts w:eastAsia="Arial" w:cs="Arial"/>
          <w:color w:val="000000" w:themeColor="text1"/>
          <w:sz w:val="18"/>
          <w:szCs w:val="18"/>
        </w:rPr>
      </w:pPr>
      <w:r w:rsidRPr="008543F4">
        <w:rPr>
          <w:rFonts w:eastAsia="Arial" w:cs="Arial"/>
          <w:color w:val="000000" w:themeColor="text1"/>
          <w:sz w:val="18"/>
          <w:szCs w:val="18"/>
        </w:rPr>
        <w:t>CONZEPT-B GmbH</w:t>
      </w:r>
    </w:p>
    <w:p w14:paraId="7269217D" w14:textId="365ADD34" w:rsidR="00E82EC3" w:rsidRPr="00B3740D" w:rsidRDefault="646B8576" w:rsidP="50F9878B">
      <w:pPr>
        <w:rPr>
          <w:rFonts w:eastAsia="Arial" w:cs="Arial"/>
          <w:color w:val="000000" w:themeColor="text1"/>
          <w:sz w:val="18"/>
          <w:szCs w:val="18"/>
          <w:lang w:val="de-DE"/>
        </w:rPr>
      </w:pPr>
      <w:r w:rsidRPr="50F9878B">
        <w:rPr>
          <w:rFonts w:eastAsia="Arial" w:cs="Arial"/>
          <w:color w:val="000000" w:themeColor="text1"/>
          <w:sz w:val="18"/>
          <w:szCs w:val="18"/>
          <w:lang w:val="de-CH"/>
        </w:rPr>
        <w:t>Gerald Brandstätter</w:t>
      </w:r>
    </w:p>
    <w:p w14:paraId="0DE08338" w14:textId="0C969D51" w:rsidR="00E82EC3" w:rsidRPr="00B3740D" w:rsidRDefault="646B8576" w:rsidP="50F9878B">
      <w:pPr>
        <w:rPr>
          <w:rFonts w:eastAsia="Arial" w:cs="Arial"/>
          <w:color w:val="000000" w:themeColor="text1"/>
          <w:sz w:val="18"/>
          <w:szCs w:val="18"/>
          <w:lang w:val="de-DE"/>
        </w:rPr>
      </w:pPr>
      <w:r w:rsidRPr="50F9878B">
        <w:rPr>
          <w:rFonts w:eastAsia="Arial" w:cs="Arial"/>
          <w:color w:val="000000" w:themeColor="text1"/>
          <w:sz w:val="18"/>
          <w:szCs w:val="18"/>
          <w:lang w:val="de-CH"/>
        </w:rPr>
        <w:t>Anemonenstrasse 40d</w:t>
      </w:r>
    </w:p>
    <w:p w14:paraId="27ED776A" w14:textId="627327A3" w:rsidR="00E82EC3" w:rsidRPr="00B3740D" w:rsidRDefault="646B8576" w:rsidP="50F9878B">
      <w:pPr>
        <w:rPr>
          <w:rFonts w:eastAsia="Arial" w:cs="Arial"/>
          <w:color w:val="000000" w:themeColor="text1"/>
          <w:sz w:val="18"/>
          <w:szCs w:val="18"/>
          <w:lang w:val="de-DE"/>
        </w:rPr>
      </w:pPr>
      <w:r w:rsidRPr="50F9878B">
        <w:rPr>
          <w:rFonts w:eastAsia="Arial" w:cs="Arial"/>
          <w:color w:val="000000" w:themeColor="text1"/>
          <w:sz w:val="18"/>
          <w:szCs w:val="18"/>
          <w:lang w:val="de-CH"/>
        </w:rPr>
        <w:t>8047 Zürich</w:t>
      </w:r>
    </w:p>
    <w:p w14:paraId="32FB8991" w14:textId="4390B557" w:rsidR="00E82EC3" w:rsidRPr="00B3740D" w:rsidRDefault="646B8576" w:rsidP="50F9878B">
      <w:pPr>
        <w:rPr>
          <w:rFonts w:eastAsia="Arial" w:cs="Arial"/>
          <w:color w:val="000000" w:themeColor="text1"/>
          <w:sz w:val="18"/>
          <w:szCs w:val="18"/>
          <w:lang w:val="de-DE"/>
        </w:rPr>
      </w:pPr>
      <w:proofErr w:type="spellStart"/>
      <w:r w:rsidRPr="50F9878B">
        <w:rPr>
          <w:rFonts w:eastAsia="Arial" w:cs="Arial"/>
          <w:color w:val="000000" w:themeColor="text1"/>
          <w:sz w:val="18"/>
          <w:szCs w:val="18"/>
          <w:lang w:val="de-CH"/>
        </w:rPr>
        <w:t>Tél</w:t>
      </w:r>
      <w:proofErr w:type="spellEnd"/>
      <w:r w:rsidRPr="50F9878B">
        <w:rPr>
          <w:rFonts w:eastAsia="Arial" w:cs="Arial"/>
          <w:color w:val="000000" w:themeColor="text1"/>
          <w:sz w:val="18"/>
          <w:szCs w:val="18"/>
          <w:lang w:val="de-CH"/>
        </w:rPr>
        <w:t>. +41 43 960 07 70</w:t>
      </w:r>
    </w:p>
    <w:p w14:paraId="77AEEB0C" w14:textId="7EB279C8" w:rsidR="00E82EC3" w:rsidRPr="008543F4" w:rsidRDefault="00A247B8" w:rsidP="50F9878B">
      <w:pPr>
        <w:rPr>
          <w:rFonts w:eastAsia="Arial" w:cs="Arial"/>
          <w:color w:val="000000" w:themeColor="text1"/>
          <w:sz w:val="18"/>
          <w:szCs w:val="18"/>
          <w:lang w:val="de-CH"/>
        </w:rPr>
      </w:pPr>
      <w:hyperlink r:id="rId11" w:history="1">
        <w:r w:rsidR="646B8576" w:rsidRPr="008543F4">
          <w:rPr>
            <w:rFonts w:eastAsia="Arial" w:cs="Arial"/>
            <w:color w:val="000000" w:themeColor="text1"/>
            <w:sz w:val="18"/>
            <w:szCs w:val="18"/>
            <w:lang w:val="de-CH"/>
          </w:rPr>
          <w:t>gbrandstaetter@conzept-b.ch</w:t>
        </w:r>
      </w:hyperlink>
    </w:p>
    <w:p w14:paraId="75196B63" w14:textId="0D7404E4" w:rsidR="00E82EC3" w:rsidRPr="00B3740D" w:rsidRDefault="00E82EC3" w:rsidP="50F9878B">
      <w:pPr>
        <w:rPr>
          <w:rFonts w:eastAsia="Arial" w:cs="Arial"/>
          <w:color w:val="000000" w:themeColor="text1"/>
          <w:sz w:val="18"/>
          <w:szCs w:val="18"/>
          <w:lang w:val="de-CH"/>
        </w:rPr>
      </w:pPr>
    </w:p>
    <w:p w14:paraId="093DB9A0" w14:textId="367EB3A3" w:rsidR="00E82EC3" w:rsidRPr="00B3740D" w:rsidRDefault="00E82EC3" w:rsidP="50F9878B">
      <w:pPr>
        <w:rPr>
          <w:rFonts w:eastAsia="Arial" w:cs="Arial"/>
          <w:color w:val="000000" w:themeColor="text1"/>
          <w:sz w:val="18"/>
          <w:szCs w:val="18"/>
          <w:lang w:val="de-CH"/>
        </w:rPr>
      </w:pPr>
    </w:p>
    <w:p w14:paraId="01BA53B7" w14:textId="6ACEE04F" w:rsidR="00E82EC3" w:rsidRPr="00B3740D" w:rsidRDefault="646B8576" w:rsidP="50F9878B">
      <w:pPr>
        <w:rPr>
          <w:rFonts w:eastAsia="Arial" w:cs="Arial"/>
          <w:color w:val="000000" w:themeColor="text1"/>
          <w:sz w:val="18"/>
          <w:szCs w:val="18"/>
          <w:lang w:val="de-CH"/>
        </w:rPr>
      </w:pPr>
      <w:r w:rsidRPr="008543F4">
        <w:rPr>
          <w:rFonts w:eastAsia="Arial" w:cs="Arial"/>
          <w:color w:val="000000" w:themeColor="text1"/>
          <w:sz w:val="18"/>
          <w:szCs w:val="18"/>
          <w:lang w:val="de-CH"/>
        </w:rPr>
        <w:t>Jansen AG</w:t>
      </w:r>
    </w:p>
    <w:p w14:paraId="4F8099CC" w14:textId="7C8AB302" w:rsidR="00E82EC3" w:rsidRPr="00B3740D" w:rsidRDefault="646B8576" w:rsidP="50F9878B">
      <w:pPr>
        <w:rPr>
          <w:rFonts w:eastAsia="Arial" w:cs="Arial"/>
          <w:color w:val="000000" w:themeColor="text1"/>
          <w:sz w:val="18"/>
          <w:szCs w:val="18"/>
          <w:lang w:val="de-CH"/>
        </w:rPr>
      </w:pPr>
      <w:r w:rsidRPr="008543F4">
        <w:rPr>
          <w:rFonts w:eastAsia="Arial" w:cs="Arial"/>
          <w:color w:val="000000" w:themeColor="text1"/>
          <w:sz w:val="18"/>
          <w:szCs w:val="18"/>
          <w:lang w:val="de-CH"/>
        </w:rPr>
        <w:t>Anita Lösch</w:t>
      </w:r>
    </w:p>
    <w:p w14:paraId="17475B0A" w14:textId="0B5CE677" w:rsidR="00E82EC3" w:rsidRPr="00B3740D" w:rsidRDefault="646B8576" w:rsidP="50F9878B">
      <w:pPr>
        <w:rPr>
          <w:rFonts w:eastAsia="Arial" w:cs="Arial"/>
          <w:color w:val="000000" w:themeColor="text1"/>
          <w:sz w:val="18"/>
          <w:szCs w:val="18"/>
          <w:lang w:val="de-CH"/>
        </w:rPr>
      </w:pPr>
      <w:r w:rsidRPr="008543F4">
        <w:rPr>
          <w:rFonts w:eastAsia="Arial" w:cs="Arial"/>
          <w:color w:val="000000" w:themeColor="text1"/>
          <w:sz w:val="18"/>
          <w:szCs w:val="18"/>
          <w:lang w:val="de-CH"/>
        </w:rPr>
        <w:t>Industriestrasse 34</w:t>
      </w:r>
    </w:p>
    <w:p w14:paraId="120CE5D8" w14:textId="65F147E4" w:rsidR="00E82EC3" w:rsidRPr="00B3740D" w:rsidRDefault="646B8576" w:rsidP="50F9878B">
      <w:pPr>
        <w:rPr>
          <w:rFonts w:eastAsia="Arial" w:cs="Arial"/>
          <w:color w:val="000000" w:themeColor="text1"/>
          <w:sz w:val="18"/>
          <w:szCs w:val="18"/>
          <w:lang w:val="de-CH"/>
        </w:rPr>
      </w:pPr>
      <w:r w:rsidRPr="008543F4">
        <w:rPr>
          <w:rFonts w:eastAsia="Arial" w:cs="Arial"/>
          <w:color w:val="000000" w:themeColor="text1"/>
          <w:sz w:val="18"/>
          <w:szCs w:val="18"/>
          <w:lang w:val="de-CH"/>
        </w:rPr>
        <w:t>CH-9463 Oberriet SG</w:t>
      </w:r>
    </w:p>
    <w:p w14:paraId="400A7B2C" w14:textId="28059D71" w:rsidR="00E82EC3" w:rsidRPr="00B3740D" w:rsidRDefault="646B8576" w:rsidP="50F9878B">
      <w:pPr>
        <w:rPr>
          <w:rFonts w:eastAsia="Arial" w:cs="Arial"/>
          <w:color w:val="000000" w:themeColor="text1"/>
          <w:sz w:val="18"/>
          <w:szCs w:val="18"/>
          <w:lang w:val="de-CH"/>
        </w:rPr>
      </w:pPr>
      <w:proofErr w:type="spellStart"/>
      <w:r w:rsidRPr="62808C6B">
        <w:rPr>
          <w:rFonts w:eastAsia="Arial" w:cs="Arial"/>
          <w:color w:val="000000" w:themeColor="text1"/>
          <w:sz w:val="18"/>
          <w:szCs w:val="18"/>
          <w:lang w:val="de-CH"/>
        </w:rPr>
        <w:t>Tél</w:t>
      </w:r>
      <w:proofErr w:type="spellEnd"/>
      <w:r w:rsidRPr="62808C6B">
        <w:rPr>
          <w:rFonts w:eastAsia="Arial" w:cs="Arial"/>
          <w:color w:val="000000" w:themeColor="text1"/>
          <w:sz w:val="18"/>
          <w:szCs w:val="18"/>
          <w:lang w:val="de-CH"/>
        </w:rPr>
        <w:t xml:space="preserve">.: +41 (0)71 763 </w:t>
      </w:r>
      <w:r w:rsidR="225AF252" w:rsidRPr="62808C6B">
        <w:rPr>
          <w:rFonts w:eastAsia="Arial" w:cs="Arial"/>
          <w:color w:val="000000" w:themeColor="text1"/>
          <w:sz w:val="18"/>
          <w:szCs w:val="18"/>
          <w:lang w:val="de-CH"/>
        </w:rPr>
        <w:t>99 31</w:t>
      </w:r>
    </w:p>
    <w:p w14:paraId="6D15CC53" w14:textId="6BC2235A" w:rsidR="00E82EC3" w:rsidRPr="00B3740D" w:rsidRDefault="00E82EC3" w:rsidP="50F9878B">
      <w:pPr>
        <w:rPr>
          <w:rFonts w:eastAsia="Arial" w:cs="Arial"/>
          <w:color w:val="000000" w:themeColor="text1"/>
          <w:sz w:val="18"/>
          <w:szCs w:val="18"/>
          <w:lang w:val="de-CH"/>
        </w:rPr>
      </w:pPr>
      <w:ins w:id="3" w:author="Anita Lösch" w:date="2023-03-01T15:09:00Z">
        <w:r w:rsidRPr="00E616E0">
          <w:rPr>
            <w:rFonts w:eastAsia="Arial" w:cs="Arial"/>
            <w:color w:val="000000" w:themeColor="text1"/>
            <w:sz w:val="18"/>
            <w:szCs w:val="18"/>
            <w:lang w:val="de-CH"/>
          </w:rPr>
          <w:fldChar w:fldCharType="begin"/>
        </w:r>
        <w:r w:rsidR="646B8576" w:rsidRPr="0C6D4320">
          <w:rPr>
            <w:rFonts w:eastAsia="Arial" w:cs="Arial"/>
            <w:color w:val="000000" w:themeColor="text1"/>
            <w:sz w:val="18"/>
            <w:szCs w:val="18"/>
            <w:lang w:val="de-CH"/>
          </w:rPr>
          <w:instrText xml:space="preserve">HYPERLINK "mailto:anita.loesch@jansen.com" </w:instrText>
        </w:r>
        <w:r w:rsidRPr="00E616E0">
          <w:rPr>
            <w:rFonts w:eastAsia="Arial" w:cs="Arial"/>
            <w:color w:val="000000" w:themeColor="text1"/>
            <w:sz w:val="18"/>
            <w:szCs w:val="18"/>
            <w:lang w:val="de-CH"/>
          </w:rPr>
        </w:r>
        <w:r w:rsidRPr="00E616E0">
          <w:rPr>
            <w:rFonts w:eastAsia="Arial" w:cs="Arial"/>
            <w:color w:val="000000" w:themeColor="text1"/>
            <w:sz w:val="18"/>
            <w:szCs w:val="18"/>
            <w:lang w:val="de-CH"/>
          </w:rPr>
          <w:fldChar w:fldCharType="separate"/>
        </w:r>
      </w:ins>
      <w:r w:rsidR="646B8576" w:rsidRPr="008543F4">
        <w:rPr>
          <w:rFonts w:eastAsia="Arial" w:cs="Arial"/>
          <w:color w:val="000000" w:themeColor="text1"/>
          <w:sz w:val="18"/>
          <w:szCs w:val="18"/>
          <w:lang w:val="de-CH"/>
        </w:rPr>
        <w:t>anita.loesch@jansen.com</w:t>
      </w:r>
      <w:r w:rsidRPr="00E616E0">
        <w:rPr>
          <w:rFonts w:eastAsia="Arial" w:cs="Arial"/>
          <w:color w:val="000000" w:themeColor="text1"/>
          <w:sz w:val="18"/>
          <w:szCs w:val="18"/>
          <w:lang w:val="de-CH"/>
        </w:rPr>
        <w:fldChar w:fldCharType="end"/>
      </w:r>
    </w:p>
    <w:p w14:paraId="308ABEFF" w14:textId="0F7981CE" w:rsidR="00E82EC3" w:rsidRPr="00B3740D" w:rsidRDefault="00E82EC3" w:rsidP="50F9878B">
      <w:pPr>
        <w:rPr>
          <w:rFonts w:eastAsia="Arial" w:cs="Arial"/>
          <w:color w:val="000000" w:themeColor="text1"/>
          <w:sz w:val="18"/>
          <w:szCs w:val="18"/>
          <w:lang w:val="de-CH"/>
        </w:rPr>
      </w:pPr>
    </w:p>
    <w:p w14:paraId="7ACE349C" w14:textId="53B9C609" w:rsidR="00E82EC3" w:rsidRPr="00B3740D" w:rsidRDefault="00E82EC3" w:rsidP="50F9878B">
      <w:pPr>
        <w:rPr>
          <w:rFonts w:eastAsia="Arial" w:cs="Arial"/>
          <w:color w:val="000000" w:themeColor="text1"/>
          <w:sz w:val="18"/>
          <w:szCs w:val="18"/>
          <w:lang w:val="de-CH"/>
        </w:rPr>
      </w:pPr>
    </w:p>
    <w:p w14:paraId="76CCA7A7" w14:textId="2990780A" w:rsidR="00E82EC3" w:rsidRPr="00B3740D" w:rsidRDefault="00E82EC3" w:rsidP="50F9878B">
      <w:pPr>
        <w:spacing w:line="312" w:lineRule="auto"/>
        <w:rPr>
          <w:rFonts w:eastAsia="Arial" w:cs="Arial"/>
          <w:color w:val="000000" w:themeColor="text1"/>
          <w:sz w:val="20"/>
          <w:lang w:val="de-CH"/>
        </w:rPr>
      </w:pPr>
    </w:p>
    <w:p w14:paraId="5E5416AA" w14:textId="7EC1A5D5" w:rsidR="00E42C22" w:rsidRPr="008543F4" w:rsidRDefault="00E42C22" w:rsidP="003D0FC1">
      <w:pPr>
        <w:widowControl w:val="0"/>
        <w:spacing w:line="312" w:lineRule="auto"/>
        <w:ind w:firstLine="708"/>
        <w:rPr>
          <w:lang w:val="de-CH"/>
        </w:rPr>
      </w:pPr>
    </w:p>
    <w:p w14:paraId="3C2A94DA" w14:textId="2AA5CD56" w:rsidR="00E82EC3" w:rsidRPr="008543F4" w:rsidRDefault="00E82EC3" w:rsidP="007C22C7">
      <w:pPr>
        <w:spacing w:line="312" w:lineRule="auto"/>
        <w:rPr>
          <w:sz w:val="18"/>
          <w:szCs w:val="18"/>
          <w:lang w:val="de-CH"/>
        </w:rPr>
      </w:pPr>
    </w:p>
    <w:sectPr w:rsidR="00E82EC3" w:rsidRPr="008543F4" w:rsidSect="006D33AD">
      <w:headerReference w:type="even" r:id="rId12"/>
      <w:headerReference w:type="default" r:id="rId13"/>
      <w:headerReference w:type="first" r:id="rId14"/>
      <w:pgSz w:w="11906" w:h="16838"/>
      <w:pgMar w:top="2552" w:right="3686" w:bottom="1985"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46161" w14:textId="77777777" w:rsidR="008E5E28" w:rsidRDefault="008E5E28">
      <w:r>
        <w:separator/>
      </w:r>
    </w:p>
  </w:endnote>
  <w:endnote w:type="continuationSeparator" w:id="0">
    <w:p w14:paraId="3419C34E" w14:textId="77777777" w:rsidR="008E5E28" w:rsidRDefault="008E5E28">
      <w:r>
        <w:continuationSeparator/>
      </w:r>
    </w:p>
  </w:endnote>
  <w:endnote w:type="continuationNotice" w:id="1">
    <w:p w14:paraId="7D4F7F32" w14:textId="77777777" w:rsidR="008E5E28" w:rsidRDefault="008E5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9903C" w14:textId="77777777" w:rsidR="008E5E28" w:rsidRDefault="008E5E28">
      <w:r>
        <w:separator/>
      </w:r>
    </w:p>
  </w:footnote>
  <w:footnote w:type="continuationSeparator" w:id="0">
    <w:p w14:paraId="043DC615" w14:textId="77777777" w:rsidR="008E5E28" w:rsidRDefault="008E5E28">
      <w:r>
        <w:continuationSeparator/>
      </w:r>
    </w:p>
  </w:footnote>
  <w:footnote w:type="continuationNotice" w:id="1">
    <w:p w14:paraId="760D0D94" w14:textId="77777777" w:rsidR="008E5E28" w:rsidRDefault="008E5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A674D" w14:textId="77777777" w:rsidR="001773E4" w:rsidRDefault="001773E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1AB9A8FA" w14:textId="77777777" w:rsidR="001773E4" w:rsidRDefault="001773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D0CB6" w14:textId="77777777" w:rsidR="00685015" w:rsidRDefault="000168E1" w:rsidP="00C4588F">
    <w:pPr>
      <w:pStyle w:val="Header"/>
      <w:tabs>
        <w:tab w:val="left" w:pos="3072"/>
      </w:tabs>
      <w:ind w:right="-2273"/>
    </w:pPr>
    <w:r>
      <w:tab/>
    </w:r>
    <w:r>
      <w:tab/>
    </w:r>
    <w:r>
      <w:tab/>
    </w:r>
  </w:p>
  <w:p w14:paraId="2CB64D67" w14:textId="77777777" w:rsidR="00685015" w:rsidRDefault="00685015" w:rsidP="00C4588F">
    <w:pPr>
      <w:pStyle w:val="Header"/>
      <w:tabs>
        <w:tab w:val="left" w:pos="3072"/>
      </w:tabs>
      <w:ind w:right="-2273"/>
    </w:pPr>
  </w:p>
  <w:p w14:paraId="27BA98A4" w14:textId="622892DB" w:rsidR="000168E1" w:rsidRDefault="00685015" w:rsidP="00C4588F">
    <w:pPr>
      <w:pStyle w:val="Header"/>
      <w:tabs>
        <w:tab w:val="left" w:pos="3072"/>
      </w:tabs>
      <w:ind w:right="-2273"/>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9B67" w14:textId="77777777" w:rsidR="001773E4" w:rsidRDefault="001773E4" w:rsidP="0014413C">
    <w:pPr>
      <w:pStyle w:val="Header"/>
      <w:ind w:right="-2270"/>
      <w:jc w:val="right"/>
    </w:pPr>
  </w:p>
  <w:p w14:paraId="39468F44" w14:textId="77777777" w:rsidR="001773E4" w:rsidRDefault="001773E4" w:rsidP="0014413C">
    <w:pPr>
      <w:pStyle w:val="Header"/>
      <w:ind w:right="-2270"/>
      <w:jc w:val="right"/>
    </w:pPr>
  </w:p>
  <w:p w14:paraId="62F2FD2A" w14:textId="77777777" w:rsidR="001773E4" w:rsidRDefault="001773E4" w:rsidP="0014413C">
    <w:pPr>
      <w:pStyle w:val="Header"/>
      <w:ind w:right="-2270"/>
      <w:jc w:val="right"/>
    </w:pPr>
  </w:p>
  <w:p w14:paraId="1EE72FD1" w14:textId="51E76FF8" w:rsidR="001773E4" w:rsidRDefault="00C9531A" w:rsidP="000168E1">
    <w:pPr>
      <w:pStyle w:val="Header"/>
      <w:ind w:right="-2273"/>
      <w:jc w:val="right"/>
    </w:pPr>
    <w:r>
      <w:rPr>
        <w:noProof/>
      </w:rPr>
      <w:drawing>
        <wp:inline distT="0" distB="0" distL="0" distR="0" wp14:anchorId="36BF6924" wp14:editId="07EC092D">
          <wp:extent cx="2018744" cy="439838"/>
          <wp:effectExtent l="0" t="0" r="0" b="0"/>
          <wp:docPr id="2" name="Picture 2"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Uhr enthält.&#10;&#10;Automatisch generierte Beschreibung"/>
                  <pic:cNvPicPr/>
                </pic:nvPicPr>
                <pic:blipFill>
                  <a:blip r:embed="rId1"/>
                  <a:stretch>
                    <a:fillRect/>
                  </a:stretch>
                </pic:blipFill>
                <pic:spPr>
                  <a:xfrm>
                    <a:off x="0" y="0"/>
                    <a:ext cx="2161887" cy="47102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93"/>
    <w:rsid w:val="00000B23"/>
    <w:rsid w:val="00014C4D"/>
    <w:rsid w:val="000168E1"/>
    <w:rsid w:val="000169F3"/>
    <w:rsid w:val="00022F46"/>
    <w:rsid w:val="00025F74"/>
    <w:rsid w:val="00041EE2"/>
    <w:rsid w:val="00052350"/>
    <w:rsid w:val="00061385"/>
    <w:rsid w:val="0006271C"/>
    <w:rsid w:val="00093698"/>
    <w:rsid w:val="000A0430"/>
    <w:rsid w:val="000A5CE6"/>
    <w:rsid w:val="000A745C"/>
    <w:rsid w:val="000B5D37"/>
    <w:rsid w:val="000B6D60"/>
    <w:rsid w:val="000D0C02"/>
    <w:rsid w:val="000D5EE0"/>
    <w:rsid w:val="000D6842"/>
    <w:rsid w:val="000F338B"/>
    <w:rsid w:val="00104CD8"/>
    <w:rsid w:val="00105D5E"/>
    <w:rsid w:val="00112162"/>
    <w:rsid w:val="0011274E"/>
    <w:rsid w:val="00113D9C"/>
    <w:rsid w:val="001147C7"/>
    <w:rsid w:val="001154B1"/>
    <w:rsid w:val="00117D8F"/>
    <w:rsid w:val="00117E06"/>
    <w:rsid w:val="00124AB5"/>
    <w:rsid w:val="00125243"/>
    <w:rsid w:val="00141149"/>
    <w:rsid w:val="001433B4"/>
    <w:rsid w:val="0014413C"/>
    <w:rsid w:val="00146EC9"/>
    <w:rsid w:val="00155ABB"/>
    <w:rsid w:val="00162557"/>
    <w:rsid w:val="00165146"/>
    <w:rsid w:val="001727C0"/>
    <w:rsid w:val="001773E4"/>
    <w:rsid w:val="001776F2"/>
    <w:rsid w:val="00190259"/>
    <w:rsid w:val="0019128B"/>
    <w:rsid w:val="00191A41"/>
    <w:rsid w:val="00195264"/>
    <w:rsid w:val="001A34A3"/>
    <w:rsid w:val="001B2038"/>
    <w:rsid w:val="001B37A6"/>
    <w:rsid w:val="001C3D39"/>
    <w:rsid w:val="001C5C7F"/>
    <w:rsid w:val="001D5BA7"/>
    <w:rsid w:val="001E3FE2"/>
    <w:rsid w:val="0021075D"/>
    <w:rsid w:val="00224391"/>
    <w:rsid w:val="00231F32"/>
    <w:rsid w:val="002350C4"/>
    <w:rsid w:val="0023515C"/>
    <w:rsid w:val="00235410"/>
    <w:rsid w:val="002368A3"/>
    <w:rsid w:val="00246F1A"/>
    <w:rsid w:val="00254598"/>
    <w:rsid w:val="00257688"/>
    <w:rsid w:val="002636C5"/>
    <w:rsid w:val="00263E60"/>
    <w:rsid w:val="00283E88"/>
    <w:rsid w:val="00293410"/>
    <w:rsid w:val="002B12B5"/>
    <w:rsid w:val="002D056E"/>
    <w:rsid w:val="002E0A35"/>
    <w:rsid w:val="002E5E36"/>
    <w:rsid w:val="002E7EE6"/>
    <w:rsid w:val="002F2215"/>
    <w:rsid w:val="002F6DC4"/>
    <w:rsid w:val="002F7509"/>
    <w:rsid w:val="0030094C"/>
    <w:rsid w:val="00306157"/>
    <w:rsid w:val="003103D4"/>
    <w:rsid w:val="0031071A"/>
    <w:rsid w:val="00312B18"/>
    <w:rsid w:val="00315862"/>
    <w:rsid w:val="00317656"/>
    <w:rsid w:val="00331A16"/>
    <w:rsid w:val="00337FDC"/>
    <w:rsid w:val="00340167"/>
    <w:rsid w:val="00347EDB"/>
    <w:rsid w:val="00351933"/>
    <w:rsid w:val="00362B0F"/>
    <w:rsid w:val="00371FB1"/>
    <w:rsid w:val="00372E6E"/>
    <w:rsid w:val="00397D8B"/>
    <w:rsid w:val="003A4811"/>
    <w:rsid w:val="003B115C"/>
    <w:rsid w:val="003C01B6"/>
    <w:rsid w:val="003C3564"/>
    <w:rsid w:val="003D0FC1"/>
    <w:rsid w:val="003D3434"/>
    <w:rsid w:val="003D79E8"/>
    <w:rsid w:val="003E02E6"/>
    <w:rsid w:val="003F1DB7"/>
    <w:rsid w:val="003F4D26"/>
    <w:rsid w:val="00401A47"/>
    <w:rsid w:val="0040512D"/>
    <w:rsid w:val="00420356"/>
    <w:rsid w:val="00421CCE"/>
    <w:rsid w:val="00423EBE"/>
    <w:rsid w:val="00426F3F"/>
    <w:rsid w:val="00437435"/>
    <w:rsid w:val="00442733"/>
    <w:rsid w:val="00457E92"/>
    <w:rsid w:val="00465B37"/>
    <w:rsid w:val="00470C54"/>
    <w:rsid w:val="0047291F"/>
    <w:rsid w:val="00484D2C"/>
    <w:rsid w:val="004A4D91"/>
    <w:rsid w:val="004A71D8"/>
    <w:rsid w:val="004A7C10"/>
    <w:rsid w:val="004B2E0A"/>
    <w:rsid w:val="004C1D53"/>
    <w:rsid w:val="004D1F16"/>
    <w:rsid w:val="004F17D0"/>
    <w:rsid w:val="00501E39"/>
    <w:rsid w:val="005047D9"/>
    <w:rsid w:val="005075ED"/>
    <w:rsid w:val="00512AD3"/>
    <w:rsid w:val="00523C16"/>
    <w:rsid w:val="005450E9"/>
    <w:rsid w:val="00545638"/>
    <w:rsid w:val="00546E93"/>
    <w:rsid w:val="00546ECA"/>
    <w:rsid w:val="00552939"/>
    <w:rsid w:val="00555243"/>
    <w:rsid w:val="00561AC6"/>
    <w:rsid w:val="00577971"/>
    <w:rsid w:val="0058131C"/>
    <w:rsid w:val="00583035"/>
    <w:rsid w:val="0058739E"/>
    <w:rsid w:val="005A0D4D"/>
    <w:rsid w:val="005A3BD5"/>
    <w:rsid w:val="005A6BCB"/>
    <w:rsid w:val="005B13C9"/>
    <w:rsid w:val="005B7604"/>
    <w:rsid w:val="005D21BD"/>
    <w:rsid w:val="005D790D"/>
    <w:rsid w:val="005E4D8B"/>
    <w:rsid w:val="005E694C"/>
    <w:rsid w:val="005E6E07"/>
    <w:rsid w:val="005F121E"/>
    <w:rsid w:val="005F6120"/>
    <w:rsid w:val="0060156B"/>
    <w:rsid w:val="00612EE1"/>
    <w:rsid w:val="00620A1B"/>
    <w:rsid w:val="00623E5C"/>
    <w:rsid w:val="00626208"/>
    <w:rsid w:val="00626617"/>
    <w:rsid w:val="00641CEE"/>
    <w:rsid w:val="00647DB1"/>
    <w:rsid w:val="006519D3"/>
    <w:rsid w:val="00680027"/>
    <w:rsid w:val="00685015"/>
    <w:rsid w:val="006A2319"/>
    <w:rsid w:val="006B31C3"/>
    <w:rsid w:val="006B5424"/>
    <w:rsid w:val="006B791F"/>
    <w:rsid w:val="006D33AD"/>
    <w:rsid w:val="006D43D1"/>
    <w:rsid w:val="006D5D17"/>
    <w:rsid w:val="006E47D0"/>
    <w:rsid w:val="006E567E"/>
    <w:rsid w:val="006E6379"/>
    <w:rsid w:val="00701E3E"/>
    <w:rsid w:val="00703F27"/>
    <w:rsid w:val="00705B21"/>
    <w:rsid w:val="00715B37"/>
    <w:rsid w:val="007173B2"/>
    <w:rsid w:val="00723032"/>
    <w:rsid w:val="00723704"/>
    <w:rsid w:val="00732E6A"/>
    <w:rsid w:val="00741452"/>
    <w:rsid w:val="00752F1E"/>
    <w:rsid w:val="007565FA"/>
    <w:rsid w:val="0076529D"/>
    <w:rsid w:val="00767CB7"/>
    <w:rsid w:val="00772300"/>
    <w:rsid w:val="0077309D"/>
    <w:rsid w:val="00775CE9"/>
    <w:rsid w:val="00777DBD"/>
    <w:rsid w:val="00781094"/>
    <w:rsid w:val="00787D9B"/>
    <w:rsid w:val="007A3F75"/>
    <w:rsid w:val="007A644F"/>
    <w:rsid w:val="007A6452"/>
    <w:rsid w:val="007B37AA"/>
    <w:rsid w:val="007B69BA"/>
    <w:rsid w:val="007B7559"/>
    <w:rsid w:val="007C033F"/>
    <w:rsid w:val="007C22C7"/>
    <w:rsid w:val="007E1C38"/>
    <w:rsid w:val="007E37DC"/>
    <w:rsid w:val="007E6078"/>
    <w:rsid w:val="007F779F"/>
    <w:rsid w:val="00800C9E"/>
    <w:rsid w:val="00803B2B"/>
    <w:rsid w:val="008214C0"/>
    <w:rsid w:val="00837822"/>
    <w:rsid w:val="00852B2E"/>
    <w:rsid w:val="008543F4"/>
    <w:rsid w:val="00857D2B"/>
    <w:rsid w:val="00861FB7"/>
    <w:rsid w:val="00867032"/>
    <w:rsid w:val="00875017"/>
    <w:rsid w:val="00883473"/>
    <w:rsid w:val="00890F9E"/>
    <w:rsid w:val="00896235"/>
    <w:rsid w:val="008A2844"/>
    <w:rsid w:val="008A6D62"/>
    <w:rsid w:val="008D29E0"/>
    <w:rsid w:val="008E5E28"/>
    <w:rsid w:val="008F6C36"/>
    <w:rsid w:val="009032C9"/>
    <w:rsid w:val="00912B73"/>
    <w:rsid w:val="00914D5B"/>
    <w:rsid w:val="00916294"/>
    <w:rsid w:val="00934160"/>
    <w:rsid w:val="0093718C"/>
    <w:rsid w:val="00953F21"/>
    <w:rsid w:val="009554E3"/>
    <w:rsid w:val="009A7B0C"/>
    <w:rsid w:val="009D36B0"/>
    <w:rsid w:val="009D7D5A"/>
    <w:rsid w:val="009E3AF1"/>
    <w:rsid w:val="009F687C"/>
    <w:rsid w:val="009F699F"/>
    <w:rsid w:val="00A049E0"/>
    <w:rsid w:val="00A11459"/>
    <w:rsid w:val="00A247B8"/>
    <w:rsid w:val="00A33408"/>
    <w:rsid w:val="00A33AB9"/>
    <w:rsid w:val="00A3577E"/>
    <w:rsid w:val="00A423F0"/>
    <w:rsid w:val="00A44709"/>
    <w:rsid w:val="00A53AA4"/>
    <w:rsid w:val="00A56658"/>
    <w:rsid w:val="00A570C8"/>
    <w:rsid w:val="00A57DAE"/>
    <w:rsid w:val="00A6042E"/>
    <w:rsid w:val="00A63B19"/>
    <w:rsid w:val="00A73038"/>
    <w:rsid w:val="00A73945"/>
    <w:rsid w:val="00A82D6D"/>
    <w:rsid w:val="00A8337D"/>
    <w:rsid w:val="00AA47B3"/>
    <w:rsid w:val="00AA5CA6"/>
    <w:rsid w:val="00AB5B38"/>
    <w:rsid w:val="00AC21CD"/>
    <w:rsid w:val="00AD11DB"/>
    <w:rsid w:val="00AD7B6F"/>
    <w:rsid w:val="00AF007F"/>
    <w:rsid w:val="00AF58C0"/>
    <w:rsid w:val="00B161C2"/>
    <w:rsid w:val="00B17B37"/>
    <w:rsid w:val="00B2453E"/>
    <w:rsid w:val="00B368CA"/>
    <w:rsid w:val="00B3740D"/>
    <w:rsid w:val="00B420F4"/>
    <w:rsid w:val="00B53ECF"/>
    <w:rsid w:val="00B630ED"/>
    <w:rsid w:val="00B73891"/>
    <w:rsid w:val="00B779BB"/>
    <w:rsid w:val="00B971AB"/>
    <w:rsid w:val="00C14346"/>
    <w:rsid w:val="00C20611"/>
    <w:rsid w:val="00C216B0"/>
    <w:rsid w:val="00C22852"/>
    <w:rsid w:val="00C246A1"/>
    <w:rsid w:val="00C2753B"/>
    <w:rsid w:val="00C30D5E"/>
    <w:rsid w:val="00C4335C"/>
    <w:rsid w:val="00C433E2"/>
    <w:rsid w:val="00C4531B"/>
    <w:rsid w:val="00C4588F"/>
    <w:rsid w:val="00C52300"/>
    <w:rsid w:val="00C624CA"/>
    <w:rsid w:val="00C65087"/>
    <w:rsid w:val="00C67A0D"/>
    <w:rsid w:val="00C71677"/>
    <w:rsid w:val="00C86A49"/>
    <w:rsid w:val="00C876A3"/>
    <w:rsid w:val="00C9531A"/>
    <w:rsid w:val="00CA75D2"/>
    <w:rsid w:val="00CB1190"/>
    <w:rsid w:val="00CB6037"/>
    <w:rsid w:val="00CB6066"/>
    <w:rsid w:val="00CC1349"/>
    <w:rsid w:val="00CD1F82"/>
    <w:rsid w:val="00CD2A81"/>
    <w:rsid w:val="00CD39FD"/>
    <w:rsid w:val="00CD7F2C"/>
    <w:rsid w:val="00CE2908"/>
    <w:rsid w:val="00CE7CBF"/>
    <w:rsid w:val="00D0122D"/>
    <w:rsid w:val="00D01F86"/>
    <w:rsid w:val="00D14EC9"/>
    <w:rsid w:val="00D15443"/>
    <w:rsid w:val="00D22381"/>
    <w:rsid w:val="00D3050A"/>
    <w:rsid w:val="00D36F75"/>
    <w:rsid w:val="00D37581"/>
    <w:rsid w:val="00D41A66"/>
    <w:rsid w:val="00D44A5A"/>
    <w:rsid w:val="00D521BC"/>
    <w:rsid w:val="00D626C1"/>
    <w:rsid w:val="00D65A65"/>
    <w:rsid w:val="00D75BA7"/>
    <w:rsid w:val="00D96E49"/>
    <w:rsid w:val="00DA0FD9"/>
    <w:rsid w:val="00DB14DD"/>
    <w:rsid w:val="00DB1BAD"/>
    <w:rsid w:val="00DD0463"/>
    <w:rsid w:val="00DE4949"/>
    <w:rsid w:val="00DE5A98"/>
    <w:rsid w:val="00DE6B05"/>
    <w:rsid w:val="00DF2EF7"/>
    <w:rsid w:val="00DF5A7E"/>
    <w:rsid w:val="00E00F4D"/>
    <w:rsid w:val="00E01A78"/>
    <w:rsid w:val="00E05CFC"/>
    <w:rsid w:val="00E332B3"/>
    <w:rsid w:val="00E37F0C"/>
    <w:rsid w:val="00E42C22"/>
    <w:rsid w:val="00E448FF"/>
    <w:rsid w:val="00E46228"/>
    <w:rsid w:val="00E616E0"/>
    <w:rsid w:val="00E6425B"/>
    <w:rsid w:val="00E6603C"/>
    <w:rsid w:val="00E663D8"/>
    <w:rsid w:val="00E73551"/>
    <w:rsid w:val="00E7430B"/>
    <w:rsid w:val="00E82EC3"/>
    <w:rsid w:val="00E84200"/>
    <w:rsid w:val="00E95DA9"/>
    <w:rsid w:val="00EB0B48"/>
    <w:rsid w:val="00EB1651"/>
    <w:rsid w:val="00EB3522"/>
    <w:rsid w:val="00EC408F"/>
    <w:rsid w:val="00ED4C49"/>
    <w:rsid w:val="00EE19B3"/>
    <w:rsid w:val="00EE6867"/>
    <w:rsid w:val="00EE6C1B"/>
    <w:rsid w:val="00EF2D2D"/>
    <w:rsid w:val="00F01F33"/>
    <w:rsid w:val="00F020AD"/>
    <w:rsid w:val="00F1381B"/>
    <w:rsid w:val="00F14D74"/>
    <w:rsid w:val="00F15D67"/>
    <w:rsid w:val="00F220CD"/>
    <w:rsid w:val="00F26A7C"/>
    <w:rsid w:val="00F31658"/>
    <w:rsid w:val="00F92540"/>
    <w:rsid w:val="00F948FB"/>
    <w:rsid w:val="00F962AF"/>
    <w:rsid w:val="00F9780F"/>
    <w:rsid w:val="00FA2C22"/>
    <w:rsid w:val="00FB23F7"/>
    <w:rsid w:val="00FC27D0"/>
    <w:rsid w:val="00FC5E96"/>
    <w:rsid w:val="00FC6520"/>
    <w:rsid w:val="00FC6E07"/>
    <w:rsid w:val="00FD67E3"/>
    <w:rsid w:val="00FE4B3E"/>
    <w:rsid w:val="00FE6838"/>
    <w:rsid w:val="00FF77BC"/>
    <w:rsid w:val="01594A65"/>
    <w:rsid w:val="021D5F9D"/>
    <w:rsid w:val="03EC2B94"/>
    <w:rsid w:val="0442818D"/>
    <w:rsid w:val="04C5F05E"/>
    <w:rsid w:val="0564F9F8"/>
    <w:rsid w:val="066AAA64"/>
    <w:rsid w:val="071941BC"/>
    <w:rsid w:val="07C37DD0"/>
    <w:rsid w:val="095F4E31"/>
    <w:rsid w:val="09D3BD45"/>
    <w:rsid w:val="0B2A9A0A"/>
    <w:rsid w:val="0C283A09"/>
    <w:rsid w:val="0C6D4320"/>
    <w:rsid w:val="0D9D4931"/>
    <w:rsid w:val="0DBA2392"/>
    <w:rsid w:val="11013A7F"/>
    <w:rsid w:val="120A8A15"/>
    <w:rsid w:val="12A47708"/>
    <w:rsid w:val="1352E21B"/>
    <w:rsid w:val="1B41A0DE"/>
    <w:rsid w:val="21B0E262"/>
    <w:rsid w:val="225AF252"/>
    <w:rsid w:val="2274661D"/>
    <w:rsid w:val="271BD716"/>
    <w:rsid w:val="2C022F5F"/>
    <w:rsid w:val="2C0F6E59"/>
    <w:rsid w:val="359E1805"/>
    <w:rsid w:val="3636D1AA"/>
    <w:rsid w:val="3739E866"/>
    <w:rsid w:val="3DD72696"/>
    <w:rsid w:val="3E3B4040"/>
    <w:rsid w:val="3EF13EB9"/>
    <w:rsid w:val="3F097D19"/>
    <w:rsid w:val="40F3A279"/>
    <w:rsid w:val="434F481D"/>
    <w:rsid w:val="48868B0B"/>
    <w:rsid w:val="4997F128"/>
    <w:rsid w:val="4A815C62"/>
    <w:rsid w:val="4ABD0F06"/>
    <w:rsid w:val="4ACAC3F7"/>
    <w:rsid w:val="4B07FA09"/>
    <w:rsid w:val="4BC2E2EB"/>
    <w:rsid w:val="50F9878B"/>
    <w:rsid w:val="51D1890C"/>
    <w:rsid w:val="5254F577"/>
    <w:rsid w:val="527927BD"/>
    <w:rsid w:val="52943C83"/>
    <w:rsid w:val="52AEEF38"/>
    <w:rsid w:val="56ABFD00"/>
    <w:rsid w:val="56E45F11"/>
    <w:rsid w:val="58DAA3FF"/>
    <w:rsid w:val="58F1E24A"/>
    <w:rsid w:val="59B2B814"/>
    <w:rsid w:val="5EB041F0"/>
    <w:rsid w:val="5EB706D3"/>
    <w:rsid w:val="60666FC3"/>
    <w:rsid w:val="626D7B1B"/>
    <w:rsid w:val="62808C6B"/>
    <w:rsid w:val="646B8576"/>
    <w:rsid w:val="6AA1CFF5"/>
    <w:rsid w:val="6D172280"/>
    <w:rsid w:val="6FA0CA74"/>
    <w:rsid w:val="7082F931"/>
    <w:rsid w:val="70A575FC"/>
    <w:rsid w:val="72EBCCA7"/>
    <w:rsid w:val="73D11F8B"/>
    <w:rsid w:val="7A53E71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54E7E32"/>
  <w14:defaultImageDpi w14:val="0"/>
  <w15:docId w15:val="{4BE1B54B-80A4-49E1-8051-C39B0255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CH" w:eastAsia="de-CH"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0"/>
      <w:lang w:eastAsia="de-DE"/>
    </w:rPr>
  </w:style>
  <w:style w:type="paragraph" w:styleId="Heading1">
    <w:name w:val="heading 1"/>
    <w:basedOn w:val="Normal"/>
    <w:next w:val="Normal"/>
    <w:link w:val="Heading1Char"/>
    <w:uiPriority w:val="99"/>
    <w:qFormat/>
    <w:pPr>
      <w:keepNext/>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fr-CH" w:eastAsia="de-DE"/>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semiHidden/>
    <w:locked/>
    <w:rPr>
      <w:rFonts w:ascii="Arial" w:hAnsi="Arial"/>
      <w:sz w:val="20"/>
      <w:lang w:val="fr-CH" w:eastAsia="de-DE"/>
    </w:rPr>
  </w:style>
  <w:style w:type="character" w:styleId="PageNumber">
    <w:name w:val="page number"/>
    <w:basedOn w:val="DefaultParagraphFont"/>
    <w:uiPriority w:val="99"/>
    <w:rPr>
      <w:rFonts w:cs="Times New Roman"/>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sz w:val="20"/>
      <w:lang w:val="fr-CH" w:eastAsia="de-DE"/>
    </w:rPr>
  </w:style>
  <w:style w:type="paragraph" w:customStyle="1" w:styleId="Text">
    <w:name w:val="Text"/>
    <w:basedOn w:val="Normal"/>
    <w:uiPriority w:val="99"/>
    <w:pPr>
      <w:spacing w:before="300" w:line="312" w:lineRule="auto"/>
      <w:ind w:right="79"/>
      <w:jc w:val="both"/>
    </w:pPr>
    <w:rPr>
      <w:rFonts w:ascii="Centaur MT" w:hAnsi="Centaur MT"/>
      <w:sz w:val="28"/>
    </w:rPr>
  </w:style>
  <w:style w:type="character" w:styleId="Hyperlink">
    <w:name w:val="Hyperlink"/>
    <w:basedOn w:val="DefaultParagraphFont"/>
    <w:uiPriority w:val="99"/>
    <w:rPr>
      <w:rFonts w:cs="Times New Roman"/>
      <w:color w:val="0000FF"/>
      <w:u w:val="single"/>
    </w:rPr>
  </w:style>
  <w:style w:type="character" w:styleId="FollowedHyperlink">
    <w:name w:val="FollowedHyperlink"/>
    <w:basedOn w:val="DefaultParagraphFont"/>
    <w:uiPriority w:val="99"/>
    <w:rPr>
      <w:rFonts w:cs="Times New Roman"/>
      <w:color w:val="800080"/>
      <w:u w:val="single"/>
    </w:rPr>
  </w:style>
  <w:style w:type="paragraph" w:styleId="BalloonText">
    <w:name w:val="Balloon Text"/>
    <w:basedOn w:val="Normal"/>
    <w:link w:val="BalloonTextChar"/>
    <w:uiPriority w:val="99"/>
    <w:semiHidden/>
    <w:rsid w:val="00AD11DB"/>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fr-CH" w:eastAsia="de-DE"/>
    </w:rPr>
  </w:style>
  <w:style w:type="paragraph" w:styleId="FootnoteText">
    <w:name w:val="footnote text"/>
    <w:basedOn w:val="Normal"/>
    <w:link w:val="FootnoteTextChar"/>
    <w:uiPriority w:val="99"/>
    <w:semiHidden/>
    <w:unhideWhenUsed/>
    <w:rsid w:val="006E47D0"/>
    <w:rPr>
      <w:sz w:val="20"/>
    </w:rPr>
  </w:style>
  <w:style w:type="character" w:customStyle="1" w:styleId="FootnoteTextChar">
    <w:name w:val="Footnote Text Char"/>
    <w:basedOn w:val="DefaultParagraphFont"/>
    <w:link w:val="FootnoteText"/>
    <w:uiPriority w:val="99"/>
    <w:semiHidden/>
    <w:rsid w:val="006E47D0"/>
    <w:rPr>
      <w:rFonts w:ascii="Arial" w:hAnsi="Arial"/>
      <w:sz w:val="20"/>
      <w:szCs w:val="20"/>
      <w:lang w:val="fr-CH" w:eastAsia="de-DE"/>
    </w:rPr>
  </w:style>
  <w:style w:type="character" w:styleId="FootnoteReference">
    <w:name w:val="footnote reference"/>
    <w:basedOn w:val="DefaultParagraphFont"/>
    <w:uiPriority w:val="99"/>
    <w:semiHidden/>
    <w:unhideWhenUsed/>
    <w:rsid w:val="006E47D0"/>
    <w:rPr>
      <w:vertAlign w:val="superscript"/>
    </w:rPr>
  </w:style>
  <w:style w:type="character" w:styleId="UnresolvedMention">
    <w:name w:val="Unresolved Mention"/>
    <w:basedOn w:val="DefaultParagraphFont"/>
    <w:uiPriority w:val="99"/>
    <w:semiHidden/>
    <w:unhideWhenUsed/>
    <w:rsid w:val="008A2844"/>
    <w:rPr>
      <w:color w:val="605E5C"/>
      <w:shd w:val="clear" w:color="auto" w:fill="E1DFDD"/>
    </w:rPr>
  </w:style>
  <w:style w:type="paragraph" w:styleId="Revision">
    <w:name w:val="Revision"/>
    <w:hidden/>
    <w:uiPriority w:val="99"/>
    <w:semiHidden/>
    <w:rsid w:val="00052350"/>
    <w:rPr>
      <w:rFonts w:ascii="Arial" w:hAnsi="Arial"/>
      <w:sz w:val="24"/>
      <w:szCs w:val="20"/>
      <w:lang w:eastAsia="de-DE"/>
    </w:rPr>
  </w:style>
  <w:style w:type="character" w:styleId="CommentReference">
    <w:name w:val="annotation reference"/>
    <w:basedOn w:val="DefaultParagraphFont"/>
    <w:uiPriority w:val="99"/>
    <w:semiHidden/>
    <w:unhideWhenUsed/>
    <w:rsid w:val="006B31C3"/>
    <w:rPr>
      <w:sz w:val="16"/>
      <w:szCs w:val="16"/>
    </w:rPr>
  </w:style>
  <w:style w:type="paragraph" w:styleId="CommentText">
    <w:name w:val="annotation text"/>
    <w:basedOn w:val="Normal"/>
    <w:link w:val="CommentTextChar"/>
    <w:uiPriority w:val="99"/>
    <w:unhideWhenUsed/>
    <w:rsid w:val="006B31C3"/>
    <w:rPr>
      <w:sz w:val="20"/>
    </w:rPr>
  </w:style>
  <w:style w:type="character" w:customStyle="1" w:styleId="CommentTextChar">
    <w:name w:val="Comment Text Char"/>
    <w:basedOn w:val="DefaultParagraphFont"/>
    <w:link w:val="CommentText"/>
    <w:uiPriority w:val="99"/>
    <w:rsid w:val="006B31C3"/>
    <w:rPr>
      <w:rFonts w:ascii="Arial" w:hAnsi="Arial"/>
      <w:sz w:val="20"/>
      <w:szCs w:val="20"/>
      <w:lang w:val="fr-CH" w:eastAsia="de-DE"/>
    </w:rPr>
  </w:style>
  <w:style w:type="paragraph" w:styleId="CommentSubject">
    <w:name w:val="annotation subject"/>
    <w:basedOn w:val="CommentText"/>
    <w:next w:val="CommentText"/>
    <w:link w:val="CommentSubjectChar"/>
    <w:uiPriority w:val="99"/>
    <w:semiHidden/>
    <w:unhideWhenUsed/>
    <w:rsid w:val="006B31C3"/>
    <w:rPr>
      <w:b/>
      <w:bCs/>
    </w:rPr>
  </w:style>
  <w:style w:type="character" w:customStyle="1" w:styleId="CommentSubjectChar">
    <w:name w:val="Comment Subject Char"/>
    <w:basedOn w:val="CommentTextChar"/>
    <w:link w:val="CommentSubject"/>
    <w:uiPriority w:val="99"/>
    <w:semiHidden/>
    <w:rsid w:val="006B31C3"/>
    <w:rPr>
      <w:rFonts w:ascii="Arial" w:hAnsi="Arial"/>
      <w:b/>
      <w:bCs/>
      <w:sz w:val="20"/>
      <w:szCs w:val="20"/>
      <w:lang w:val="fr-CH" w:eastAsia="de-DE"/>
    </w:rPr>
  </w:style>
  <w:style w:type="character" w:styleId="PlaceholderText">
    <w:name w:val="Placeholder Text"/>
    <w:basedOn w:val="DefaultParagraphFont"/>
    <w:uiPriority w:val="99"/>
    <w:semiHidden/>
    <w:rsid w:val="00A730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006336">
      <w:bodyDiv w:val="1"/>
      <w:marLeft w:val="0"/>
      <w:marRight w:val="0"/>
      <w:marTop w:val="0"/>
      <w:marBottom w:val="0"/>
      <w:divBdr>
        <w:top w:val="none" w:sz="0" w:space="0" w:color="auto"/>
        <w:left w:val="none" w:sz="0" w:space="0" w:color="auto"/>
        <w:bottom w:val="none" w:sz="0" w:space="0" w:color="auto"/>
        <w:right w:val="none" w:sz="0" w:space="0" w:color="auto"/>
      </w:divBdr>
    </w:div>
    <w:div w:id="1659653298">
      <w:bodyDiv w:val="1"/>
      <w:marLeft w:val="0"/>
      <w:marRight w:val="0"/>
      <w:marTop w:val="0"/>
      <w:marBottom w:val="0"/>
      <w:divBdr>
        <w:top w:val="none" w:sz="0" w:space="0" w:color="auto"/>
        <w:left w:val="none" w:sz="0" w:space="0" w:color="auto"/>
        <w:bottom w:val="none" w:sz="0" w:space="0" w:color="auto"/>
        <w:right w:val="none" w:sz="0" w:space="0" w:color="auto"/>
      </w:divBdr>
    </w:div>
    <w:div w:id="2057049253">
      <w:marLeft w:val="0"/>
      <w:marRight w:val="0"/>
      <w:marTop w:val="0"/>
      <w:marBottom w:val="0"/>
      <w:divBdr>
        <w:top w:val="none" w:sz="0" w:space="0" w:color="auto"/>
        <w:left w:val="none" w:sz="0" w:space="0" w:color="auto"/>
        <w:bottom w:val="none" w:sz="0" w:space="0" w:color="auto"/>
        <w:right w:val="none" w:sz="0" w:space="0" w:color="auto"/>
      </w:divBdr>
    </w:div>
    <w:div w:id="20570492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brandstaetter@conzept-b.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DCF29E29-6FE8-4957-AA3C-7D98AEDEA481}"/>
      </w:docPartPr>
      <w:docPartBody>
        <w:p w:rsidR="001948B9" w:rsidRDefault="00CD2A81">
          <w:r w:rsidRPr="008C27A0">
            <w:rPr>
              <w:rStyle w:val="Placehold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aur MT">
    <w:altName w:val="Times New Roman"/>
    <w:charset w:val="00"/>
    <w:family w:val="roman"/>
    <w:pitch w:val="variable"/>
    <w:sig w:usb0="80000027" w:usb1="0000004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A81"/>
    <w:rsid w:val="000409AF"/>
    <w:rsid w:val="00041C3C"/>
    <w:rsid w:val="000A759D"/>
    <w:rsid w:val="001948B9"/>
    <w:rsid w:val="001A6D94"/>
    <w:rsid w:val="00293B32"/>
    <w:rsid w:val="003414F8"/>
    <w:rsid w:val="003751A3"/>
    <w:rsid w:val="003D60AF"/>
    <w:rsid w:val="003D71C7"/>
    <w:rsid w:val="003F51FF"/>
    <w:rsid w:val="00417FF8"/>
    <w:rsid w:val="0042614B"/>
    <w:rsid w:val="004955C5"/>
    <w:rsid w:val="004B14A8"/>
    <w:rsid w:val="005B6F01"/>
    <w:rsid w:val="005F6ED6"/>
    <w:rsid w:val="006030ED"/>
    <w:rsid w:val="006348B3"/>
    <w:rsid w:val="006A06AD"/>
    <w:rsid w:val="006E302C"/>
    <w:rsid w:val="007F02E8"/>
    <w:rsid w:val="00804EA0"/>
    <w:rsid w:val="008203A3"/>
    <w:rsid w:val="00821699"/>
    <w:rsid w:val="008B5BCD"/>
    <w:rsid w:val="008E39BE"/>
    <w:rsid w:val="00932240"/>
    <w:rsid w:val="00947DBD"/>
    <w:rsid w:val="0099456B"/>
    <w:rsid w:val="009A62A4"/>
    <w:rsid w:val="00A76993"/>
    <w:rsid w:val="00A8657F"/>
    <w:rsid w:val="00AA1C1F"/>
    <w:rsid w:val="00AE21EB"/>
    <w:rsid w:val="00C430E1"/>
    <w:rsid w:val="00C65308"/>
    <w:rsid w:val="00CD2A81"/>
    <w:rsid w:val="00CE4F85"/>
    <w:rsid w:val="00D26A77"/>
    <w:rsid w:val="00D80D67"/>
    <w:rsid w:val="00E53ABA"/>
    <w:rsid w:val="00E60DD8"/>
    <w:rsid w:val="00E867CA"/>
    <w:rsid w:val="00F507C1"/>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2A8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FBF7DA5BCA1604387808FAA5E830825" ma:contentTypeVersion="16" ma:contentTypeDescription="Ein neues Dokument erstellen." ma:contentTypeScope="" ma:versionID="44c9e235cf5a51011181ae6cd4af9a78">
  <xsd:schema xmlns:xsd="http://www.w3.org/2001/XMLSchema" xmlns:xs="http://www.w3.org/2001/XMLSchema" xmlns:p="http://schemas.microsoft.com/office/2006/metadata/properties" xmlns:ns2="bc4d3511-3b05-4e72-9b2d-f2a2f14d019a" xmlns:ns3="84181e78-d930-4c7f-b474-35692cf135c7" xmlns:ns4="84181e78-d930-4c7f-b474-35692cf135c7" targetNamespace="http://schemas.microsoft.com/office/2006/metadata/properties" ma:root="true" ma:fieldsID="8fd50b77bd2ec6bbbfc52d41bcb249f6" ns2:_="" ns4:_="">
    <xsd:import namespace="bc4d3511-3b05-4e72-9b2d-f2a2f14d019a"/>
    <xsd:import namespace="84181e78-d930-4c7f-b474-35692cf135c7"/>
    <xsd:import namespace="84181e78-d930-4c7f-b474-35692cf135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4d3511-3b05-4e72-9b2d-f2a2f14d0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0de10d5-9656-433f-bbd8-8a4c3bc37a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181e78-d930-4c7f-b474-35692cf135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69f9fc8-536f-401e-a1fb-b7c462ee8cce}" ma:internalName="TaxCatchAll" ma:showField="CatchAllData" ma:web="84181e78-d930-4c7f-b474-35692cf135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84181e78-d930-4c7f-b474-35692cf135c7" xsi:nil="true"/>
    <lcf76f155ced4ddcb4097134ff3c332f xmlns="bc4d3511-3b05-4e72-9b2d-f2a2f14d01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B0F22F-BB9D-45C7-BA30-B50FE9FCB16D}">
  <ds:schemaRefs>
    <ds:schemaRef ds:uri="http://schemas.microsoft.com/sharepoint/v3/contenttype/forms"/>
  </ds:schemaRefs>
</ds:datastoreItem>
</file>

<file path=customXml/itemProps2.xml><?xml version="1.0" encoding="utf-8"?>
<ds:datastoreItem xmlns:ds="http://schemas.openxmlformats.org/officeDocument/2006/customXml" ds:itemID="{99D3A836-911F-4143-84B6-1C20C97458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4d3511-3b05-4e72-9b2d-f2a2f14d019a"/>
    <ds:schemaRef ds:uri="84181e78-d930-4c7f-b474-35692cf135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7B8542-2761-445E-929B-9F51247A3D78}">
  <ds:schemaRefs>
    <ds:schemaRef ds:uri="http://schemas.openxmlformats.org/officeDocument/2006/bibliography"/>
  </ds:schemaRefs>
</ds:datastoreItem>
</file>

<file path=customXml/itemProps4.xml><?xml version="1.0" encoding="utf-8"?>
<ds:datastoreItem xmlns:ds="http://schemas.openxmlformats.org/officeDocument/2006/customXml" ds:itemID="{FAF0BFD6-E677-4750-87A2-E14EEEB1BE79}">
  <ds:schemaRefs>
    <ds:schemaRef ds:uri="http://schemas.microsoft.com/office/2006/metadata/properties"/>
    <ds:schemaRef ds:uri="http://schemas.microsoft.com/office/infopath/2007/PartnerControls"/>
    <ds:schemaRef ds:uri="84181e78-d930-4c7f-b474-35692cf135c7"/>
    <ds:schemaRef ds:uri="bc4d3511-3b05-4e72-9b2d-f2a2f14d019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5099</Characters>
  <Application>Microsoft Office Word</Application>
  <DocSecurity>4</DocSecurity>
  <Lines>42</Lines>
  <Paragraphs>11</Paragraphs>
  <ScaleCrop>false</ScaleCrop>
  <Company>Schüco International KG</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Simone Drönner</dc:creator>
  <cp:keywords/>
  <cp:lastModifiedBy>Anita Lösch</cp:lastModifiedBy>
  <cp:revision>52</cp:revision>
  <cp:lastPrinted>2023-01-19T00:07:00Z</cp:lastPrinted>
  <dcterms:created xsi:type="dcterms:W3CDTF">2023-02-14T01:36:00Z</dcterms:created>
  <dcterms:modified xsi:type="dcterms:W3CDTF">2023-04-04T00:01:00Z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0x010100CFBF7DA5BCA1604387808FAA5E830825</vt:lpwstr>
  </property>
  <property fmtid="{D5CDD505-2E9C-101B-9397-08002B2CF9AE}" pid="3" name="MediaServiceImageTags">
    <vt:lpwstr/>
  </property>
</Properties>
</file>