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942" w:type="dxa"/>
        <w:tblLayout w:type="fixed"/>
        <w:tblCellMar>
          <w:left w:w="70" w:type="dxa"/>
          <w:right w:w="70" w:type="dxa"/>
        </w:tblCellMar>
        <w:tblLook w:val="0000" w:firstRow="0" w:lastRow="0" w:firstColumn="0" w:lastColumn="0" w:noHBand="0" w:noVBand="0"/>
      </w:tblPr>
      <w:tblGrid>
        <w:gridCol w:w="3471"/>
        <w:gridCol w:w="3471"/>
      </w:tblGrid>
      <w:tr w:rsidR="00022761" w:rsidRPr="00626208" w14:paraId="703558DB" w14:textId="77777777">
        <w:tc>
          <w:tcPr>
            <w:tcW w:w="3471" w:type="dxa"/>
            <w:tcBorders>
              <w:bottom w:val="single" w:sz="4" w:space="0" w:color="auto"/>
            </w:tcBorders>
          </w:tcPr>
          <w:p w14:paraId="569D31B1" w14:textId="77777777" w:rsidR="00022761" w:rsidRPr="00626208" w:rsidRDefault="00022761">
            <w:pPr>
              <w:pStyle w:val="berschrift1"/>
              <w:spacing w:line="312" w:lineRule="auto"/>
              <w:jc w:val="both"/>
            </w:pPr>
            <w:r>
              <w:t>PRESS RELEASE</w:t>
            </w:r>
          </w:p>
        </w:tc>
        <w:tc>
          <w:tcPr>
            <w:tcW w:w="3471" w:type="dxa"/>
          </w:tcPr>
          <w:p w14:paraId="67883A66" w14:textId="26A95190" w:rsidR="00022761" w:rsidRPr="00626208" w:rsidRDefault="00B71E8D">
            <w:pPr>
              <w:spacing w:line="312" w:lineRule="auto"/>
              <w:jc w:val="right"/>
            </w:pPr>
            <w:r>
              <w:rPr>
                <w:sz w:val="22"/>
              </w:rPr>
              <w:t xml:space="preserve">April </w:t>
            </w:r>
            <w:r w:rsidR="00022761">
              <w:rPr>
                <w:sz w:val="22"/>
              </w:rPr>
              <w:t>2023</w:t>
            </w:r>
            <w:r w:rsidR="00022761" w:rsidRPr="00626208">
              <w:rPr>
                <w:sz w:val="22"/>
              </w:rPr>
              <w:fldChar w:fldCharType="begin"/>
            </w:r>
            <w:r w:rsidR="00022761" w:rsidRPr="00626208">
              <w:rPr>
                <w:sz w:val="22"/>
              </w:rPr>
              <w:instrText xml:space="preserve"> </w:instrText>
            </w:r>
            <w:r w:rsidR="00022761" w:rsidRPr="7082F931">
              <w:rPr>
                <w:sz w:val="22"/>
              </w:rPr>
              <w:instrText>Nr. / Monat/Jahr</w:instrText>
            </w:r>
            <w:r w:rsidR="00022761" w:rsidRPr="00626208">
              <w:rPr>
                <w:sz w:val="22"/>
              </w:rPr>
              <w:instrText xml:space="preserve"> </w:instrText>
            </w:r>
            <w:r w:rsidR="00022761" w:rsidRPr="00626208">
              <w:rPr>
                <w:sz w:val="22"/>
              </w:rPr>
              <w:fldChar w:fldCharType="end"/>
            </w:r>
          </w:p>
        </w:tc>
      </w:tr>
      <w:tr w:rsidR="00022761" w:rsidRPr="00626208" w14:paraId="1C654D25" w14:textId="77777777">
        <w:tc>
          <w:tcPr>
            <w:tcW w:w="3471" w:type="dxa"/>
            <w:tcBorders>
              <w:top w:val="single" w:sz="4" w:space="0" w:color="auto"/>
            </w:tcBorders>
          </w:tcPr>
          <w:p w14:paraId="499EC8C9" w14:textId="77777777" w:rsidR="00022761" w:rsidRPr="00626208" w:rsidRDefault="00022761">
            <w:pPr>
              <w:pStyle w:val="berschrift1"/>
              <w:spacing w:line="312" w:lineRule="auto"/>
              <w:jc w:val="both"/>
              <w:rPr>
                <w:lang w:val="de-CH"/>
              </w:rPr>
            </w:pPr>
          </w:p>
        </w:tc>
        <w:tc>
          <w:tcPr>
            <w:tcW w:w="3471" w:type="dxa"/>
          </w:tcPr>
          <w:p w14:paraId="6B89B157" w14:textId="77777777" w:rsidR="00022761" w:rsidRPr="00626208" w:rsidRDefault="00022761">
            <w:pPr>
              <w:spacing w:line="312" w:lineRule="auto"/>
              <w:rPr>
                <w:sz w:val="22"/>
                <w:szCs w:val="22"/>
                <w:lang w:val="de-CH"/>
              </w:rPr>
            </w:pPr>
          </w:p>
        </w:tc>
      </w:tr>
    </w:tbl>
    <w:p w14:paraId="754D45B3" w14:textId="163ECA54" w:rsidR="0097221B" w:rsidRPr="00022761" w:rsidRDefault="00BC7454" w:rsidP="0097221B">
      <w:pPr>
        <w:spacing w:line="312" w:lineRule="auto"/>
        <w:rPr>
          <w:bCs/>
          <w:sz w:val="22"/>
          <w:szCs w:val="22"/>
        </w:rPr>
      </w:pPr>
      <w:proofErr w:type="spellStart"/>
      <w:r>
        <w:rPr>
          <w:sz w:val="22"/>
        </w:rPr>
        <w:t>Janisol</w:t>
      </w:r>
      <w:proofErr w:type="spellEnd"/>
      <w:r>
        <w:rPr>
          <w:sz w:val="22"/>
        </w:rPr>
        <w:t xml:space="preserve"> </w:t>
      </w:r>
      <w:proofErr w:type="spellStart"/>
      <w:r>
        <w:rPr>
          <w:sz w:val="22"/>
        </w:rPr>
        <w:t>Arte</w:t>
      </w:r>
      <w:proofErr w:type="spellEnd"/>
      <w:r>
        <w:rPr>
          <w:sz w:val="22"/>
        </w:rPr>
        <w:t xml:space="preserve"> 66 </w:t>
      </w:r>
      <w:r w:rsidR="00315979">
        <w:rPr>
          <w:sz w:val="22"/>
        </w:rPr>
        <w:t>«Plus</w:t>
      </w:r>
      <w:proofErr w:type="gramStart"/>
      <w:r w:rsidR="00315979">
        <w:rPr>
          <w:sz w:val="22"/>
        </w:rPr>
        <w:t xml:space="preserve">» </w:t>
      </w:r>
      <w:r>
        <w:rPr>
          <w:sz w:val="22"/>
        </w:rPr>
        <w:t>:</w:t>
      </w:r>
      <w:proofErr w:type="gramEnd"/>
    </w:p>
    <w:p w14:paraId="3077EC40" w14:textId="77777777" w:rsidR="00F42991" w:rsidRDefault="001610A9" w:rsidP="000C1E78">
      <w:pPr>
        <w:pStyle w:val="berschrift1"/>
        <w:spacing w:line="312" w:lineRule="auto"/>
        <w:rPr>
          <w:color w:val="000000"/>
        </w:rPr>
      </w:pPr>
      <w:r>
        <w:rPr>
          <w:color w:val="000000"/>
        </w:rPr>
        <w:t xml:space="preserve">Oversized windows made from slim steel </w:t>
      </w:r>
      <w:proofErr w:type="gramStart"/>
      <w:r>
        <w:rPr>
          <w:color w:val="000000"/>
        </w:rPr>
        <w:t>profiles</w:t>
      </w:r>
      <w:proofErr w:type="gramEnd"/>
    </w:p>
    <w:p w14:paraId="03AF0F6C" w14:textId="77777777" w:rsidR="00022761" w:rsidRDefault="00022761" w:rsidP="00114410">
      <w:pPr>
        <w:widowControl w:val="0"/>
        <w:autoSpaceDE w:val="0"/>
        <w:autoSpaceDN w:val="0"/>
        <w:adjustRightInd w:val="0"/>
        <w:spacing w:line="312" w:lineRule="auto"/>
        <w:rPr>
          <w:b/>
          <w:sz w:val="22"/>
          <w:szCs w:val="22"/>
        </w:rPr>
      </w:pPr>
    </w:p>
    <w:p w14:paraId="6DEF503D" w14:textId="5E44D6B8" w:rsidR="008953FF" w:rsidRDefault="001610A9" w:rsidP="72C9E0EE">
      <w:pPr>
        <w:widowControl w:val="0"/>
        <w:autoSpaceDE w:val="0"/>
        <w:autoSpaceDN w:val="0"/>
        <w:adjustRightInd w:val="0"/>
        <w:spacing w:line="312" w:lineRule="auto"/>
        <w:rPr>
          <w:b/>
          <w:bCs/>
          <w:sz w:val="20"/>
        </w:rPr>
      </w:pPr>
      <w:r w:rsidRPr="72C9E0EE">
        <w:rPr>
          <w:b/>
          <w:bCs/>
          <w:sz w:val="20"/>
        </w:rPr>
        <w:t xml:space="preserve">At BAU 2023, Jansen is showcasing an exceptionally large side-hung window from the </w:t>
      </w:r>
      <w:proofErr w:type="spellStart"/>
      <w:r w:rsidRPr="72C9E0EE">
        <w:rPr>
          <w:b/>
          <w:bCs/>
          <w:sz w:val="20"/>
        </w:rPr>
        <w:t>Janisol</w:t>
      </w:r>
      <w:proofErr w:type="spellEnd"/>
      <w:r w:rsidRPr="72C9E0EE">
        <w:rPr>
          <w:b/>
          <w:bCs/>
          <w:sz w:val="20"/>
        </w:rPr>
        <w:t xml:space="preserve"> </w:t>
      </w:r>
      <w:proofErr w:type="spellStart"/>
      <w:r w:rsidRPr="72C9E0EE">
        <w:rPr>
          <w:b/>
          <w:bCs/>
          <w:sz w:val="20"/>
        </w:rPr>
        <w:t>Arte</w:t>
      </w:r>
      <w:proofErr w:type="spellEnd"/>
      <w:r w:rsidRPr="72C9E0EE">
        <w:rPr>
          <w:b/>
          <w:bCs/>
          <w:sz w:val="20"/>
        </w:rPr>
        <w:t xml:space="preserve"> 66 </w:t>
      </w:r>
      <w:r w:rsidR="00E03CC7" w:rsidRPr="72C9E0EE">
        <w:rPr>
          <w:b/>
          <w:bCs/>
          <w:sz w:val="20"/>
        </w:rPr>
        <w:t xml:space="preserve">sash </w:t>
      </w:r>
      <w:r w:rsidRPr="72C9E0EE">
        <w:rPr>
          <w:b/>
          <w:bCs/>
          <w:sz w:val="20"/>
        </w:rPr>
        <w:t xml:space="preserve">bar system: the element, located at booth no. 320 in hall B1, has an impressive height of 3530 mm. With </w:t>
      </w:r>
      <w:proofErr w:type="spellStart"/>
      <w:r w:rsidRPr="72C9E0EE">
        <w:rPr>
          <w:b/>
          <w:bCs/>
          <w:sz w:val="20"/>
        </w:rPr>
        <w:t>Janisol</w:t>
      </w:r>
      <w:proofErr w:type="spellEnd"/>
      <w:r w:rsidRPr="72C9E0EE">
        <w:rPr>
          <w:b/>
          <w:bCs/>
          <w:sz w:val="20"/>
        </w:rPr>
        <w:t xml:space="preserve"> </w:t>
      </w:r>
      <w:proofErr w:type="spellStart"/>
      <w:r w:rsidRPr="72C9E0EE">
        <w:rPr>
          <w:b/>
          <w:bCs/>
          <w:sz w:val="20"/>
        </w:rPr>
        <w:t>Arte</w:t>
      </w:r>
      <w:proofErr w:type="spellEnd"/>
      <w:r w:rsidRPr="72C9E0EE">
        <w:rPr>
          <w:b/>
          <w:bCs/>
          <w:sz w:val="20"/>
        </w:rPr>
        <w:t xml:space="preserve"> 66 </w:t>
      </w:r>
      <w:r w:rsidR="00315979">
        <w:rPr>
          <w:b/>
          <w:bCs/>
          <w:sz w:val="20"/>
        </w:rPr>
        <w:t>«Plus»</w:t>
      </w:r>
      <w:del w:id="0" w:author="Anita Lösch" w:date="2023-04-03T16:07:00Z">
        <w:r w:rsidR="00315979" w:rsidDel="00B71E8D">
          <w:rPr>
            <w:b/>
            <w:bCs/>
            <w:sz w:val="20"/>
          </w:rPr>
          <w:delText xml:space="preserve"> </w:delText>
        </w:r>
      </w:del>
      <w:r w:rsidRPr="72C9E0EE">
        <w:rPr>
          <w:b/>
          <w:bCs/>
          <w:sz w:val="20"/>
        </w:rPr>
        <w:t>, Europe’s leading manufacturer of thermally broken steel profile systems for windows, doors and façades proves once again that functionality and aesthetics are on a par with steel systems.</w:t>
      </w:r>
    </w:p>
    <w:p w14:paraId="10E6223C" w14:textId="77777777" w:rsidR="00AD37CB" w:rsidRPr="009330F4" w:rsidRDefault="00AD37CB" w:rsidP="007C4097">
      <w:pPr>
        <w:widowControl w:val="0"/>
        <w:autoSpaceDE w:val="0"/>
        <w:autoSpaceDN w:val="0"/>
        <w:adjustRightInd w:val="0"/>
        <w:spacing w:line="312" w:lineRule="auto"/>
        <w:rPr>
          <w:sz w:val="20"/>
        </w:rPr>
      </w:pPr>
    </w:p>
    <w:p w14:paraId="67BC04D4" w14:textId="27B2B946" w:rsidR="001610A9" w:rsidRPr="001610A9" w:rsidRDefault="001610A9" w:rsidP="72C9E0EE">
      <w:pPr>
        <w:widowControl w:val="0"/>
        <w:autoSpaceDE w:val="0"/>
        <w:autoSpaceDN w:val="0"/>
        <w:adjustRightInd w:val="0"/>
        <w:spacing w:line="312" w:lineRule="auto"/>
        <w:rPr>
          <w:sz w:val="20"/>
        </w:rPr>
      </w:pPr>
      <w:r w:rsidRPr="72C9E0EE">
        <w:rPr>
          <w:sz w:val="20"/>
        </w:rPr>
        <w:t xml:space="preserve">Since </w:t>
      </w:r>
      <w:proofErr w:type="spellStart"/>
      <w:r w:rsidRPr="72C9E0EE">
        <w:rPr>
          <w:sz w:val="20"/>
        </w:rPr>
        <w:t>Janisol</w:t>
      </w:r>
      <w:proofErr w:type="spellEnd"/>
      <w:r w:rsidRPr="72C9E0EE">
        <w:rPr>
          <w:sz w:val="20"/>
        </w:rPr>
        <w:t xml:space="preserve"> </w:t>
      </w:r>
      <w:proofErr w:type="spellStart"/>
      <w:r w:rsidRPr="72C9E0EE">
        <w:rPr>
          <w:sz w:val="20"/>
        </w:rPr>
        <w:t>Arte’s</w:t>
      </w:r>
      <w:proofErr w:type="spellEnd"/>
      <w:r w:rsidRPr="72C9E0EE">
        <w:rPr>
          <w:sz w:val="20"/>
        </w:rPr>
        <w:t xml:space="preserve"> market launch, Jansen has systematically expanded the applications of the extremely slim, thermally broken steel profile system. The latest is the </w:t>
      </w:r>
      <w:proofErr w:type="spellStart"/>
      <w:r w:rsidRPr="72C9E0EE">
        <w:rPr>
          <w:sz w:val="20"/>
        </w:rPr>
        <w:t>Janisol</w:t>
      </w:r>
      <w:proofErr w:type="spellEnd"/>
      <w:r w:rsidRPr="72C9E0EE">
        <w:rPr>
          <w:sz w:val="20"/>
        </w:rPr>
        <w:t xml:space="preserve"> </w:t>
      </w:r>
      <w:proofErr w:type="spellStart"/>
      <w:r w:rsidRPr="72C9E0EE">
        <w:rPr>
          <w:sz w:val="20"/>
        </w:rPr>
        <w:t>Arte</w:t>
      </w:r>
      <w:proofErr w:type="spellEnd"/>
      <w:r w:rsidRPr="72C9E0EE">
        <w:rPr>
          <w:sz w:val="20"/>
        </w:rPr>
        <w:t xml:space="preserve"> 66, which has an installation depth of 66 mm and allows tilt and turn opening. The </w:t>
      </w:r>
      <w:proofErr w:type="spellStart"/>
      <w:r w:rsidRPr="72C9E0EE">
        <w:rPr>
          <w:sz w:val="20"/>
        </w:rPr>
        <w:t>Janisol</w:t>
      </w:r>
      <w:proofErr w:type="spellEnd"/>
      <w:r w:rsidRPr="72C9E0EE">
        <w:rPr>
          <w:sz w:val="20"/>
        </w:rPr>
        <w:t xml:space="preserve"> </w:t>
      </w:r>
      <w:proofErr w:type="spellStart"/>
      <w:r w:rsidRPr="72C9E0EE">
        <w:rPr>
          <w:sz w:val="20"/>
        </w:rPr>
        <w:t>Arte</w:t>
      </w:r>
      <w:proofErr w:type="spellEnd"/>
      <w:r w:rsidRPr="72C9E0EE">
        <w:rPr>
          <w:sz w:val="20"/>
        </w:rPr>
        <w:t xml:space="preserve"> 66 </w:t>
      </w:r>
      <w:r w:rsidR="00315979">
        <w:rPr>
          <w:sz w:val="20"/>
        </w:rPr>
        <w:t xml:space="preserve">«Plus» </w:t>
      </w:r>
      <w:del w:id="1" w:author="Anita Lösch" w:date="2023-04-03T16:07:00Z">
        <w:r w:rsidRPr="72C9E0EE" w:rsidDel="00B71E8D">
          <w:rPr>
            <w:sz w:val="20"/>
          </w:rPr>
          <w:delText xml:space="preserve"> </w:delText>
        </w:r>
      </w:del>
      <w:r w:rsidRPr="72C9E0EE">
        <w:rPr>
          <w:sz w:val="20"/>
        </w:rPr>
        <w:t>has made it possible to have windows up to 3</w:t>
      </w:r>
      <w:r w:rsidR="000C4777" w:rsidRPr="72C9E0EE">
        <w:rPr>
          <w:sz w:val="20"/>
        </w:rPr>
        <w:t>600</w:t>
      </w:r>
      <w:r w:rsidRPr="72C9E0EE">
        <w:rPr>
          <w:sz w:val="20"/>
        </w:rPr>
        <w:t xml:space="preserve"> mm in height as single or double-</w:t>
      </w:r>
      <w:r w:rsidR="00CA5454" w:rsidRPr="72C9E0EE">
        <w:rPr>
          <w:sz w:val="20"/>
        </w:rPr>
        <w:t xml:space="preserve">sash </w:t>
      </w:r>
      <w:r w:rsidRPr="72C9E0EE">
        <w:rPr>
          <w:sz w:val="20"/>
        </w:rPr>
        <w:t xml:space="preserve">side-hung windows. Equipped with ‘Viennese bars’ (bars installed on the outside and inside of the glazing, in conjunction with a spacer in the space between the panes), </w:t>
      </w:r>
      <w:proofErr w:type="spellStart"/>
      <w:r w:rsidRPr="72C9E0EE">
        <w:rPr>
          <w:sz w:val="20"/>
        </w:rPr>
        <w:t>Janisol</w:t>
      </w:r>
      <w:proofErr w:type="spellEnd"/>
      <w:r w:rsidRPr="72C9E0EE">
        <w:rPr>
          <w:sz w:val="20"/>
        </w:rPr>
        <w:t xml:space="preserve"> </w:t>
      </w:r>
      <w:proofErr w:type="spellStart"/>
      <w:r w:rsidRPr="72C9E0EE">
        <w:rPr>
          <w:sz w:val="20"/>
        </w:rPr>
        <w:t>Arte</w:t>
      </w:r>
      <w:proofErr w:type="spellEnd"/>
      <w:r w:rsidRPr="72C9E0EE">
        <w:rPr>
          <w:sz w:val="20"/>
        </w:rPr>
        <w:t xml:space="preserve"> 66 </w:t>
      </w:r>
      <w:r w:rsidR="00315979">
        <w:rPr>
          <w:sz w:val="20"/>
        </w:rPr>
        <w:t xml:space="preserve">«Plus» </w:t>
      </w:r>
      <w:del w:id="2" w:author="Anita Lösch" w:date="2023-04-03T16:07:00Z">
        <w:r w:rsidRPr="72C9E0EE" w:rsidDel="00B71E8D">
          <w:rPr>
            <w:sz w:val="20"/>
          </w:rPr>
          <w:delText xml:space="preserve"> </w:delText>
        </w:r>
      </w:del>
      <w:r w:rsidRPr="72C9E0EE">
        <w:rPr>
          <w:sz w:val="20"/>
        </w:rPr>
        <w:t xml:space="preserve">windows and fixed glazing have a wide range of applications in the refurbishment of industrial, </w:t>
      </w:r>
      <w:proofErr w:type="gramStart"/>
      <w:r w:rsidRPr="72C9E0EE">
        <w:rPr>
          <w:sz w:val="20"/>
        </w:rPr>
        <w:t>commercial</w:t>
      </w:r>
      <w:proofErr w:type="gramEnd"/>
      <w:r w:rsidRPr="72C9E0EE">
        <w:rPr>
          <w:sz w:val="20"/>
        </w:rPr>
        <w:t xml:space="preserve"> and historic buildings as well as in trendy new buildings. The narrow profiles, with a visible width of only 53 mm or 25 mm for fixed glazing and an installation depth of 66 mm, result in slender yet stable constructions with a high glass content and excellent thermal and acoustic insulation. The </w:t>
      </w:r>
      <w:proofErr w:type="spellStart"/>
      <w:r w:rsidRPr="72C9E0EE">
        <w:rPr>
          <w:sz w:val="20"/>
        </w:rPr>
        <w:t>U</w:t>
      </w:r>
      <w:r w:rsidRPr="72C9E0EE">
        <w:rPr>
          <w:sz w:val="20"/>
          <w:vertAlign w:val="subscript"/>
        </w:rPr>
        <w:t>d</w:t>
      </w:r>
      <w:proofErr w:type="spellEnd"/>
      <w:r w:rsidRPr="72C9E0EE">
        <w:rPr>
          <w:sz w:val="20"/>
        </w:rPr>
        <w:t xml:space="preserve"> value of the trade fair exhibit is 1.5 W/(m</w:t>
      </w:r>
      <w:r w:rsidRPr="72C9E0EE">
        <w:rPr>
          <w:sz w:val="20"/>
          <w:vertAlign w:val="superscript"/>
        </w:rPr>
        <w:t>2</w:t>
      </w:r>
      <w:r w:rsidRPr="72C9E0EE">
        <w:rPr>
          <w:sz w:val="20"/>
        </w:rPr>
        <w:t>K)</w:t>
      </w:r>
      <w:r w:rsidR="00173970" w:rsidRPr="72C9E0EE">
        <w:rPr>
          <w:sz w:val="20"/>
        </w:rPr>
        <w:t xml:space="preserve"> and can be optimised in system range to 1.2 W/(m2K)</w:t>
      </w:r>
      <w:r w:rsidRPr="72C9E0EE">
        <w:rPr>
          <w:sz w:val="20"/>
        </w:rPr>
        <w:t>. Maximum incidence of light, minimum energy loss and a long service life are aspects with which Jansen supports an increasing number of building owners and users in their desire for energy- and resource-saving construction methods.</w:t>
      </w:r>
    </w:p>
    <w:p w14:paraId="3312193A" w14:textId="710A8F7F" w:rsidR="0035197B" w:rsidRDefault="00D758C4" w:rsidP="72C9E0EE">
      <w:pPr>
        <w:widowControl w:val="0"/>
        <w:autoSpaceDE w:val="0"/>
        <w:autoSpaceDN w:val="0"/>
        <w:adjustRightInd w:val="0"/>
        <w:spacing w:line="312" w:lineRule="auto"/>
        <w:rPr>
          <w:sz w:val="20"/>
        </w:rPr>
      </w:pPr>
      <w:r>
        <w:rPr>
          <w:sz w:val="20"/>
        </w:rPr>
        <w:tab/>
      </w:r>
      <w:r>
        <w:rPr>
          <w:sz w:val="20"/>
        </w:rPr>
        <w:tab/>
      </w:r>
      <w:proofErr w:type="spellStart"/>
      <w:r w:rsidRPr="72C9E0EE">
        <w:rPr>
          <w:sz w:val="20"/>
        </w:rPr>
        <w:t>Janisol</w:t>
      </w:r>
      <w:proofErr w:type="spellEnd"/>
      <w:r w:rsidRPr="72C9E0EE">
        <w:rPr>
          <w:sz w:val="20"/>
        </w:rPr>
        <w:t xml:space="preserve"> </w:t>
      </w:r>
      <w:proofErr w:type="spellStart"/>
      <w:r w:rsidRPr="72C9E0EE">
        <w:rPr>
          <w:sz w:val="20"/>
        </w:rPr>
        <w:t>Arte</w:t>
      </w:r>
      <w:proofErr w:type="spellEnd"/>
      <w:r w:rsidRPr="72C9E0EE">
        <w:rPr>
          <w:sz w:val="20"/>
        </w:rPr>
        <w:t xml:space="preserve"> 66 has been tested in accordance with production standard 14351-1 and bears the CE marking. The modular </w:t>
      </w:r>
      <w:proofErr w:type="spellStart"/>
      <w:r w:rsidRPr="72C9E0EE">
        <w:rPr>
          <w:sz w:val="20"/>
        </w:rPr>
        <w:t>Janisol</w:t>
      </w:r>
      <w:proofErr w:type="spellEnd"/>
      <w:r w:rsidRPr="72C9E0EE">
        <w:rPr>
          <w:sz w:val="20"/>
        </w:rPr>
        <w:t xml:space="preserve"> </w:t>
      </w:r>
      <w:proofErr w:type="spellStart"/>
      <w:r w:rsidRPr="72C9E0EE">
        <w:rPr>
          <w:sz w:val="20"/>
        </w:rPr>
        <w:t>Arte</w:t>
      </w:r>
      <w:proofErr w:type="spellEnd"/>
      <w:r w:rsidRPr="72C9E0EE">
        <w:rPr>
          <w:sz w:val="20"/>
        </w:rPr>
        <w:t xml:space="preserve"> 2.0 and </w:t>
      </w:r>
      <w:proofErr w:type="spellStart"/>
      <w:r w:rsidRPr="72C9E0EE">
        <w:rPr>
          <w:sz w:val="20"/>
        </w:rPr>
        <w:t>Arte</w:t>
      </w:r>
      <w:proofErr w:type="spellEnd"/>
      <w:r w:rsidRPr="72C9E0EE">
        <w:rPr>
          <w:sz w:val="20"/>
        </w:rPr>
        <w:t xml:space="preserve"> 66 systems offer architects and planners extensive design possibilities for a wide range of façade, window and door constructions, while meeting all the static, building physics and safety requirements of legislators and building owners. The Euro grooves make fitting installation easier for installers, and the new glazing bead </w:t>
      </w:r>
      <w:r w:rsidR="0089461E" w:rsidRPr="72C9E0EE">
        <w:rPr>
          <w:sz w:val="20"/>
        </w:rPr>
        <w:t xml:space="preserve">ease </w:t>
      </w:r>
      <w:r w:rsidRPr="72C9E0EE">
        <w:rPr>
          <w:sz w:val="20"/>
        </w:rPr>
        <w:t xml:space="preserve">pane installation. Installation is the same as for the </w:t>
      </w:r>
      <w:proofErr w:type="spellStart"/>
      <w:r w:rsidRPr="72C9E0EE">
        <w:rPr>
          <w:sz w:val="20"/>
        </w:rPr>
        <w:t>Janisol</w:t>
      </w:r>
      <w:proofErr w:type="spellEnd"/>
      <w:r w:rsidRPr="72C9E0EE">
        <w:rPr>
          <w:sz w:val="20"/>
        </w:rPr>
        <w:t xml:space="preserve"> and </w:t>
      </w:r>
      <w:proofErr w:type="spellStart"/>
      <w:r w:rsidRPr="72C9E0EE">
        <w:rPr>
          <w:sz w:val="20"/>
        </w:rPr>
        <w:t>Janisol</w:t>
      </w:r>
      <w:proofErr w:type="spellEnd"/>
      <w:r w:rsidRPr="72C9E0EE">
        <w:rPr>
          <w:sz w:val="20"/>
        </w:rPr>
        <w:t xml:space="preserve"> </w:t>
      </w:r>
      <w:proofErr w:type="spellStart"/>
      <w:r w:rsidRPr="72C9E0EE">
        <w:rPr>
          <w:sz w:val="20"/>
        </w:rPr>
        <w:t>Arte</w:t>
      </w:r>
      <w:proofErr w:type="spellEnd"/>
      <w:r w:rsidRPr="72C9E0EE">
        <w:rPr>
          <w:sz w:val="20"/>
        </w:rPr>
        <w:t xml:space="preserve"> 2.0 steel profiles, using plug-in </w:t>
      </w:r>
      <w:r w:rsidRPr="72C9E0EE">
        <w:rPr>
          <w:sz w:val="20"/>
        </w:rPr>
        <w:lastRenderedPageBreak/>
        <w:t>gaskets and dry glazing, which ensures a high level of process reliability.</w:t>
      </w:r>
    </w:p>
    <w:p w14:paraId="585E823D" w14:textId="77777777" w:rsidR="0064090A" w:rsidRDefault="0064090A" w:rsidP="006C3EBC">
      <w:pPr>
        <w:widowControl w:val="0"/>
        <w:autoSpaceDE w:val="0"/>
        <w:autoSpaceDN w:val="0"/>
        <w:adjustRightInd w:val="0"/>
        <w:spacing w:line="312" w:lineRule="auto"/>
        <w:rPr>
          <w:sz w:val="20"/>
        </w:rPr>
      </w:pPr>
    </w:p>
    <w:p w14:paraId="7B7DD3E1" w14:textId="77777777" w:rsidR="008B38EA" w:rsidRPr="001B4403" w:rsidRDefault="008B38EA" w:rsidP="008B38EA">
      <w:pPr>
        <w:spacing w:line="312" w:lineRule="auto"/>
        <w:rPr>
          <w:b/>
          <w:bCs/>
          <w:sz w:val="20"/>
        </w:rPr>
      </w:pPr>
      <w:r>
        <w:rPr>
          <w:b/>
          <w:sz w:val="20"/>
        </w:rPr>
        <w:t>Sustainable construction for future generations</w:t>
      </w:r>
    </w:p>
    <w:p w14:paraId="25366217" w14:textId="77777777" w:rsidR="008B38EA" w:rsidRPr="001B4403" w:rsidRDefault="008B38EA" w:rsidP="008B38EA">
      <w:pPr>
        <w:spacing w:line="312" w:lineRule="auto"/>
        <w:rPr>
          <w:sz w:val="20"/>
        </w:rPr>
      </w:pPr>
      <w:r>
        <w:rPr>
          <w:sz w:val="20"/>
        </w:rPr>
        <w:t xml:space="preserve">For Jansen, having a comprehensive understanding of sustainability includes the efficient and conscious use of natural resources. Steel is a natural and regenerative building material. Its high load-bearing capacity in a small footprint saves material, reduces construction volumes and operating costs. Steel systems are durable and of lasting value. Steel that has already been produced once can be recycled at the end of its useful life cycle. Its collection rate is the highest of all materials used in construction. Construction using steel systems therefore makes a significant contribution to environmental and climate protection. Furthermore, slim steel systems allow for a wide variety of designs. At the same time, they cover elementary needs such as protection against wind and weather, fire, noise and theft. Because ultimately, as a manufacturer of steel systems for windows, doors and façades, we are only successful when people feel well in a building from generation to generation. </w:t>
      </w:r>
    </w:p>
    <w:p w14:paraId="29A996C0" w14:textId="77777777" w:rsidR="00CF6C9A" w:rsidRDefault="00CF6C9A" w:rsidP="00CF6C9A">
      <w:pPr>
        <w:spacing w:line="312" w:lineRule="auto"/>
        <w:rPr>
          <w:b/>
          <w:sz w:val="18"/>
        </w:rPr>
      </w:pPr>
    </w:p>
    <w:p w14:paraId="3458C714" w14:textId="77777777" w:rsidR="000E28E0" w:rsidRPr="00626208" w:rsidRDefault="000E28E0" w:rsidP="000E28E0">
      <w:pPr>
        <w:spacing w:line="312" w:lineRule="auto"/>
        <w:rPr>
          <w:b/>
          <w:sz w:val="18"/>
        </w:rPr>
      </w:pPr>
      <w:r>
        <w:rPr>
          <w:b/>
          <w:sz w:val="18"/>
        </w:rPr>
        <w:t xml:space="preserve">Contact person </w:t>
      </w:r>
      <w:r>
        <w:rPr>
          <w:b/>
          <w:sz w:val="18"/>
          <w:u w:val="single"/>
        </w:rPr>
        <w:t>for your readers</w:t>
      </w:r>
      <w:r>
        <w:rPr>
          <w:b/>
          <w:sz w:val="18"/>
        </w:rPr>
        <w:t>:</w:t>
      </w:r>
    </w:p>
    <w:p w14:paraId="4CDA0E86" w14:textId="77777777" w:rsidR="000E28E0" w:rsidRPr="00E03CC7" w:rsidRDefault="000E28E0" w:rsidP="000E28E0">
      <w:pPr>
        <w:spacing w:line="312" w:lineRule="auto"/>
        <w:rPr>
          <w:rFonts w:cs="Arial"/>
          <w:sz w:val="20"/>
          <w:lang w:val="de-CH"/>
        </w:rPr>
      </w:pPr>
      <w:r w:rsidRPr="00E03CC7">
        <w:rPr>
          <w:sz w:val="20"/>
          <w:lang w:val="de-CH"/>
        </w:rPr>
        <w:t>Jansen AG, CH-Oberriet</w:t>
      </w:r>
    </w:p>
    <w:p w14:paraId="646C16B9" w14:textId="77777777" w:rsidR="000E28E0" w:rsidRPr="00E03CC7" w:rsidRDefault="000E28E0" w:rsidP="000E28E0">
      <w:pPr>
        <w:spacing w:line="312" w:lineRule="auto"/>
        <w:rPr>
          <w:rFonts w:cs="Arial"/>
          <w:sz w:val="20"/>
          <w:lang w:val="de-CH"/>
        </w:rPr>
      </w:pPr>
      <w:r w:rsidRPr="00E03CC7">
        <w:rPr>
          <w:sz w:val="20"/>
          <w:lang w:val="de-CH"/>
        </w:rPr>
        <w:t>www.jansen.com</w:t>
      </w:r>
    </w:p>
    <w:p w14:paraId="21B0B490" w14:textId="77777777" w:rsidR="000E28E0" w:rsidRPr="00626208" w:rsidRDefault="000E28E0" w:rsidP="000E28E0">
      <w:pPr>
        <w:pStyle w:val="Text"/>
        <w:spacing w:before="0"/>
        <w:ind w:right="0"/>
        <w:jc w:val="left"/>
        <w:rPr>
          <w:rFonts w:ascii="Arial" w:hAnsi="Arial"/>
          <w:sz w:val="22"/>
          <w:szCs w:val="22"/>
          <w:lang w:val="de-CH"/>
        </w:rPr>
      </w:pPr>
    </w:p>
    <w:p w14:paraId="130BCDBC" w14:textId="77777777" w:rsidR="000E28E0" w:rsidRDefault="000E28E0" w:rsidP="000E28E0">
      <w:pPr>
        <w:spacing w:line="312" w:lineRule="auto"/>
        <w:rPr>
          <w:b/>
          <w:sz w:val="18"/>
          <w:u w:val="single"/>
        </w:rPr>
      </w:pPr>
      <w:r>
        <w:rPr>
          <w:b/>
          <w:sz w:val="18"/>
        </w:rPr>
        <w:t xml:space="preserve">Jansen </w:t>
      </w:r>
      <w:r>
        <w:rPr>
          <w:b/>
          <w:sz w:val="18"/>
          <w:u w:val="single"/>
        </w:rPr>
        <w:t>at BAU 2023:</w:t>
      </w:r>
    </w:p>
    <w:p w14:paraId="46E05B78" w14:textId="77777777" w:rsidR="000E28E0" w:rsidRPr="003614F1" w:rsidRDefault="000E28E0" w:rsidP="000E28E0">
      <w:pPr>
        <w:spacing w:line="312" w:lineRule="auto"/>
        <w:rPr>
          <w:bCs/>
          <w:sz w:val="18"/>
        </w:rPr>
      </w:pPr>
      <w:r>
        <w:rPr>
          <w:sz w:val="18"/>
        </w:rPr>
        <w:t>Hall B1, booth no. 320</w:t>
      </w:r>
    </w:p>
    <w:p w14:paraId="2821F0F3" w14:textId="77777777" w:rsidR="000E28E0" w:rsidRDefault="000E28E0" w:rsidP="000E28E0">
      <w:pPr>
        <w:spacing w:line="312" w:lineRule="auto"/>
        <w:rPr>
          <w:b/>
          <w:bCs/>
          <w:sz w:val="18"/>
          <w:szCs w:val="18"/>
        </w:rPr>
      </w:pPr>
    </w:p>
    <w:p w14:paraId="39255266" w14:textId="77777777" w:rsidR="000E28E0" w:rsidRPr="00DA0FD9" w:rsidRDefault="000E28E0" w:rsidP="000E28E0">
      <w:pPr>
        <w:spacing w:line="312" w:lineRule="auto"/>
        <w:rPr>
          <w:b/>
          <w:bCs/>
          <w:sz w:val="18"/>
          <w:szCs w:val="18"/>
        </w:rPr>
      </w:pPr>
      <w:r>
        <w:rPr>
          <w:b/>
          <w:sz w:val="18"/>
        </w:rPr>
        <w:t>Image credits: Jansen AG</w:t>
      </w:r>
    </w:p>
    <w:p w14:paraId="67D6EEC4" w14:textId="77777777" w:rsidR="000E28E0" w:rsidRPr="00E23323" w:rsidRDefault="000E28E0" w:rsidP="000E28E0">
      <w:pPr>
        <w:spacing w:line="312" w:lineRule="auto"/>
        <w:rPr>
          <w:sz w:val="18"/>
          <w:szCs w:val="18"/>
        </w:rPr>
      </w:pPr>
      <w:r>
        <w:rPr>
          <w:sz w:val="18"/>
        </w:rPr>
        <w:t>The editorial use of the images is bound to the Jansen company and the products mentioned in the text.</w:t>
      </w:r>
    </w:p>
    <w:p w14:paraId="3AA76900" w14:textId="77777777" w:rsidR="00CF6C9A" w:rsidRPr="000E28E0" w:rsidRDefault="00CF6C9A" w:rsidP="00CF6C9A">
      <w:pPr>
        <w:pStyle w:val="Text"/>
        <w:spacing w:before="0"/>
        <w:ind w:right="0"/>
        <w:jc w:val="left"/>
        <w:rPr>
          <w:rFonts w:ascii="Arial" w:hAnsi="Arial"/>
          <w:sz w:val="22"/>
          <w:szCs w:val="22"/>
        </w:rPr>
      </w:pPr>
    </w:p>
    <w:p w14:paraId="43740B5A" w14:textId="1AE6FED9" w:rsidR="00CF6C9A" w:rsidRPr="00253957" w:rsidDel="00B71E8D" w:rsidRDefault="00CF6C9A" w:rsidP="00CF6C9A">
      <w:pPr>
        <w:pStyle w:val="Text"/>
        <w:spacing w:before="0"/>
        <w:ind w:right="0"/>
        <w:jc w:val="left"/>
        <w:rPr>
          <w:del w:id="3" w:author="Anita Lösch" w:date="2023-04-03T16:07:00Z"/>
          <w:rFonts w:ascii="Arial" w:hAnsi="Arial" w:cs="Arial"/>
          <w:sz w:val="18"/>
          <w:szCs w:val="18"/>
        </w:rPr>
      </w:pPr>
      <w:r>
        <w:rPr>
          <w:rFonts w:ascii="Arial" w:hAnsi="Arial"/>
          <w:b/>
          <w:sz w:val="18"/>
        </w:rPr>
        <w:t>About Jansen AG</w:t>
      </w:r>
      <w:r>
        <w:br/>
      </w:r>
      <w:r w:rsidRPr="00253957">
        <w:rPr>
          <w:rFonts w:ascii="Arial" w:hAnsi="Arial" w:cs="Arial"/>
          <w:sz w:val="18"/>
        </w:rPr>
        <w:t xml:space="preserve">Established in 1923 and headquartered in </w:t>
      </w:r>
      <w:proofErr w:type="spellStart"/>
      <w:r w:rsidRPr="00253957">
        <w:rPr>
          <w:rFonts w:ascii="Arial" w:hAnsi="Arial" w:cs="Arial"/>
          <w:sz w:val="18"/>
        </w:rPr>
        <w:t>Oberriet</w:t>
      </w:r>
      <w:proofErr w:type="spellEnd"/>
      <w:r w:rsidRPr="00253957">
        <w:rPr>
          <w:rFonts w:ascii="Arial" w:hAnsi="Arial" w:cs="Arial"/>
          <w:sz w:val="18"/>
        </w:rPr>
        <w:t xml:space="preserve">, Switzerland, Jansen AG develops, </w:t>
      </w:r>
    </w:p>
    <w:p w14:paraId="55E45A2E" w14:textId="1E5C264A" w:rsidR="00CF6C9A" w:rsidRPr="00253957" w:rsidRDefault="00CF6C9A" w:rsidP="00253957">
      <w:pPr>
        <w:pStyle w:val="Text"/>
        <w:spacing w:before="0"/>
        <w:ind w:right="0"/>
        <w:jc w:val="left"/>
        <w:rPr>
          <w:rFonts w:ascii="Arial" w:eastAsia="Arial" w:hAnsi="Arial" w:cs="Arial"/>
          <w:color w:val="000000" w:themeColor="text1"/>
          <w:sz w:val="18"/>
          <w:szCs w:val="18"/>
        </w:rPr>
      </w:pPr>
      <w:r w:rsidRPr="00253957">
        <w:rPr>
          <w:rFonts w:ascii="Arial" w:hAnsi="Arial" w:cs="Arial"/>
          <w:sz w:val="18"/>
        </w:rPr>
        <w:t xml:space="preserve">manufactures and distributes steel profile systems and plastic products for various sectors of the construction industry. Since 1978, Jansen has been the exclusive Swiss distribution partner of the German </w:t>
      </w:r>
      <w:proofErr w:type="spellStart"/>
      <w:r w:rsidRPr="00253957">
        <w:rPr>
          <w:rFonts w:ascii="Arial" w:hAnsi="Arial" w:cs="Arial"/>
          <w:sz w:val="18"/>
        </w:rPr>
        <w:t>Schüco</w:t>
      </w:r>
      <w:proofErr w:type="spellEnd"/>
      <w:r w:rsidRPr="00253957">
        <w:rPr>
          <w:rFonts w:ascii="Arial" w:hAnsi="Arial" w:cs="Arial"/>
          <w:sz w:val="18"/>
        </w:rPr>
        <w:t xml:space="preserve"> International KG and distributes their aluminium profile systems for the building sector. As of January 2021, Jansen AG acquired the </w:t>
      </w:r>
      <w:proofErr w:type="spellStart"/>
      <w:r w:rsidRPr="00253957">
        <w:rPr>
          <w:rFonts w:ascii="Arial" w:hAnsi="Arial" w:cs="Arial"/>
          <w:sz w:val="18"/>
        </w:rPr>
        <w:t>Welser</w:t>
      </w:r>
      <w:proofErr w:type="spellEnd"/>
      <w:r w:rsidRPr="00253957">
        <w:rPr>
          <w:rFonts w:ascii="Arial" w:hAnsi="Arial" w:cs="Arial"/>
          <w:sz w:val="18"/>
        </w:rPr>
        <w:t xml:space="preserve"> Profile Group's subsidiary RP Technik GmbH, also a system provider of steel solutions for façades, windows and doors. As of 1 April 2021, Jansen transferred its automotive supply business to </w:t>
      </w:r>
      <w:proofErr w:type="spellStart"/>
      <w:r w:rsidRPr="00253957">
        <w:rPr>
          <w:rFonts w:ascii="Arial" w:hAnsi="Arial" w:cs="Arial"/>
          <w:sz w:val="18"/>
        </w:rPr>
        <w:t>Mubea</w:t>
      </w:r>
      <w:proofErr w:type="spellEnd"/>
      <w:r w:rsidRPr="00253957">
        <w:rPr>
          <w:rFonts w:ascii="Arial" w:hAnsi="Arial" w:cs="Arial"/>
          <w:sz w:val="18"/>
        </w:rPr>
        <w:t>. As of 1 January 2022, Jansen AG opened an independent rep office in Breda (NL) and has since been directly responsible for market development in the Netherlands and Belgium.</w:t>
      </w:r>
      <w:r w:rsidRPr="00253957">
        <w:rPr>
          <w:rFonts w:ascii="Arial" w:hAnsi="Arial" w:cs="Arial"/>
          <w:color w:val="000000" w:themeColor="text1"/>
          <w:sz w:val="18"/>
        </w:rPr>
        <w:t xml:space="preserve"> To this day, the Jansen Group is 100% </w:t>
      </w:r>
      <w:proofErr w:type="gramStart"/>
      <w:r w:rsidRPr="00253957">
        <w:rPr>
          <w:rFonts w:ascii="Arial" w:hAnsi="Arial" w:cs="Arial"/>
          <w:color w:val="000000" w:themeColor="text1"/>
          <w:sz w:val="18"/>
        </w:rPr>
        <w:t>family-owned</w:t>
      </w:r>
      <w:proofErr w:type="gramEnd"/>
      <w:r w:rsidRPr="00253957">
        <w:rPr>
          <w:rFonts w:ascii="Arial" w:hAnsi="Arial" w:cs="Arial"/>
          <w:color w:val="000000" w:themeColor="text1"/>
          <w:sz w:val="18"/>
        </w:rPr>
        <w:t xml:space="preserve">. It employs around 600 people internationally </w:t>
      </w:r>
      <w:r w:rsidR="001850BA" w:rsidRPr="00253957">
        <w:rPr>
          <w:rFonts w:ascii="Arial" w:hAnsi="Arial" w:cs="Arial"/>
          <w:color w:val="000000" w:themeColor="text1"/>
          <w:sz w:val="18"/>
        </w:rPr>
        <w:t xml:space="preserve">and celebrates its </w:t>
      </w:r>
      <w:proofErr w:type="gramStart"/>
      <w:r w:rsidR="001850BA" w:rsidRPr="00253957">
        <w:rPr>
          <w:rFonts w:ascii="Arial" w:hAnsi="Arial" w:cs="Arial"/>
          <w:color w:val="000000" w:themeColor="text1"/>
          <w:sz w:val="18"/>
        </w:rPr>
        <w:t>100 year</w:t>
      </w:r>
      <w:proofErr w:type="gramEnd"/>
      <w:r w:rsidR="001850BA" w:rsidRPr="00253957">
        <w:rPr>
          <w:rFonts w:ascii="Arial" w:hAnsi="Arial" w:cs="Arial"/>
          <w:color w:val="000000" w:themeColor="text1"/>
          <w:sz w:val="18"/>
        </w:rPr>
        <w:t xml:space="preserve"> anniversary.</w:t>
      </w:r>
    </w:p>
    <w:p w14:paraId="3464726D" w14:textId="77777777" w:rsidR="00CF6C9A" w:rsidRPr="00253957" w:rsidDel="00253957" w:rsidRDefault="00CF6C9A" w:rsidP="00CF6C9A">
      <w:pPr>
        <w:pStyle w:val="Text"/>
        <w:spacing w:before="0"/>
        <w:ind w:right="0"/>
        <w:jc w:val="left"/>
        <w:rPr>
          <w:del w:id="4" w:author="Anita Lösch" w:date="2023-04-03T16:19:00Z"/>
          <w:rFonts w:ascii="Arial" w:hAnsi="Arial" w:cs="Arial"/>
          <w:sz w:val="18"/>
        </w:rPr>
      </w:pPr>
    </w:p>
    <w:p w14:paraId="7706A676" w14:textId="77777777" w:rsidR="00CF6C9A" w:rsidDel="00253957" w:rsidRDefault="00CF6C9A" w:rsidP="00CF6C9A">
      <w:pPr>
        <w:spacing w:line="312" w:lineRule="auto"/>
        <w:rPr>
          <w:del w:id="5" w:author="Anita Lösch" w:date="2023-04-03T16:19:00Z"/>
          <w:b/>
          <w:sz w:val="18"/>
        </w:rPr>
      </w:pPr>
    </w:p>
    <w:p w14:paraId="757479CB" w14:textId="77777777" w:rsidR="00253957" w:rsidRDefault="00253957" w:rsidP="00CF6C9A">
      <w:pPr>
        <w:spacing w:line="312" w:lineRule="auto"/>
        <w:rPr>
          <w:ins w:id="6" w:author="Anita Lösch" w:date="2023-04-03T16:19:00Z"/>
          <w:b/>
          <w:sz w:val="18"/>
        </w:rPr>
      </w:pPr>
    </w:p>
    <w:p w14:paraId="1EDC5BDA" w14:textId="6A0904B6" w:rsidR="00CF6C9A" w:rsidRPr="00626208" w:rsidRDefault="00CF6C9A" w:rsidP="00CF6C9A">
      <w:pPr>
        <w:spacing w:line="312" w:lineRule="auto"/>
        <w:rPr>
          <w:b/>
          <w:sz w:val="18"/>
        </w:rPr>
      </w:pPr>
      <w:r>
        <w:rPr>
          <w:b/>
          <w:sz w:val="18"/>
        </w:rPr>
        <w:lastRenderedPageBreak/>
        <w:t xml:space="preserve">Contact </w:t>
      </w:r>
      <w:r>
        <w:rPr>
          <w:b/>
          <w:sz w:val="18"/>
          <w:u w:val="single"/>
        </w:rPr>
        <w:t>for the editorial department</w:t>
      </w:r>
      <w:r>
        <w:rPr>
          <w:b/>
          <w:sz w:val="18"/>
        </w:rPr>
        <w:t>:</w:t>
      </w:r>
    </w:p>
    <w:p w14:paraId="37F5C44F" w14:textId="77777777" w:rsidR="00CF6C9A" w:rsidRPr="00253957" w:rsidRDefault="00CF6C9A" w:rsidP="00CF6C9A">
      <w:pPr>
        <w:rPr>
          <w:sz w:val="18"/>
          <w:lang w:val="en-US"/>
          <w:rPrChange w:id="7" w:author="Anita Lösch" w:date="2023-04-03T16:19:00Z">
            <w:rPr>
              <w:sz w:val="18"/>
              <w:lang w:val="de-CH"/>
            </w:rPr>
          </w:rPrChange>
        </w:rPr>
      </w:pPr>
    </w:p>
    <w:p w14:paraId="79AC9135" w14:textId="552CEFBB" w:rsidR="00CF6C9A" w:rsidRPr="00E03CC7" w:rsidRDefault="00CF6C9A" w:rsidP="00CF6C9A">
      <w:pPr>
        <w:rPr>
          <w:sz w:val="18"/>
          <w:lang w:val="de-CH"/>
        </w:rPr>
      </w:pPr>
      <w:r w:rsidRPr="00E03CC7">
        <w:rPr>
          <w:sz w:val="18"/>
          <w:lang w:val="de-CH"/>
        </w:rPr>
        <w:t>Jansen AG</w:t>
      </w:r>
    </w:p>
    <w:p w14:paraId="6C4B9C81" w14:textId="77777777" w:rsidR="00CF6C9A" w:rsidRPr="00E03CC7" w:rsidRDefault="00CF6C9A" w:rsidP="00CF6C9A">
      <w:pPr>
        <w:rPr>
          <w:sz w:val="18"/>
          <w:lang w:val="de-CH"/>
        </w:rPr>
      </w:pPr>
      <w:r w:rsidRPr="00E03CC7">
        <w:rPr>
          <w:sz w:val="18"/>
          <w:lang w:val="de-CH"/>
        </w:rPr>
        <w:t>Anita Lösch</w:t>
      </w:r>
    </w:p>
    <w:p w14:paraId="2BC0039D" w14:textId="77777777" w:rsidR="00CF6C9A" w:rsidRPr="00E03CC7" w:rsidRDefault="00CF6C9A" w:rsidP="00CF6C9A">
      <w:pPr>
        <w:rPr>
          <w:sz w:val="18"/>
          <w:lang w:val="de-CH"/>
        </w:rPr>
      </w:pPr>
      <w:r w:rsidRPr="00E03CC7">
        <w:rPr>
          <w:sz w:val="18"/>
          <w:lang w:val="de-CH"/>
        </w:rPr>
        <w:t>Industriestrasse 34</w:t>
      </w:r>
    </w:p>
    <w:p w14:paraId="00577688" w14:textId="77777777" w:rsidR="00CF6C9A" w:rsidRPr="00E03CC7" w:rsidRDefault="00CF6C9A" w:rsidP="00CF6C9A">
      <w:pPr>
        <w:rPr>
          <w:sz w:val="18"/>
          <w:lang w:val="de-CH"/>
        </w:rPr>
      </w:pPr>
      <w:r w:rsidRPr="00E03CC7">
        <w:rPr>
          <w:sz w:val="18"/>
          <w:lang w:val="de-CH"/>
        </w:rPr>
        <w:t>CH-9463 Oberriet SG</w:t>
      </w:r>
    </w:p>
    <w:p w14:paraId="366AE060" w14:textId="0044C699" w:rsidR="00CF6C9A" w:rsidRPr="00E03CC7" w:rsidRDefault="00CF6C9A" w:rsidP="00CF6C9A">
      <w:pPr>
        <w:rPr>
          <w:sz w:val="18"/>
          <w:lang w:val="de-CH"/>
        </w:rPr>
      </w:pPr>
      <w:r w:rsidRPr="00E03CC7">
        <w:rPr>
          <w:sz w:val="18"/>
          <w:lang w:val="de-CH"/>
        </w:rPr>
        <w:t xml:space="preserve">Tel.: +41 (0)71 763 </w:t>
      </w:r>
      <w:r w:rsidR="00CC6859">
        <w:rPr>
          <w:sz w:val="18"/>
          <w:lang w:val="de-CH"/>
        </w:rPr>
        <w:t>99 31</w:t>
      </w:r>
      <w:r w:rsidRPr="00E03CC7">
        <w:rPr>
          <w:sz w:val="18"/>
          <w:lang w:val="de-CH"/>
        </w:rPr>
        <w:t xml:space="preserve"> </w:t>
      </w:r>
    </w:p>
    <w:p w14:paraId="3D2E99B8" w14:textId="6819CBB6" w:rsidR="00CF6C9A" w:rsidRPr="00E03CC7" w:rsidRDefault="00CC6859" w:rsidP="00CF6C9A">
      <w:pPr>
        <w:rPr>
          <w:sz w:val="18"/>
          <w:lang w:val="de-CH"/>
        </w:rPr>
      </w:pPr>
      <w:r>
        <w:rPr>
          <w:sz w:val="18"/>
          <w:lang w:val="de-CH"/>
        </w:rPr>
        <w:fldChar w:fldCharType="begin"/>
      </w:r>
      <w:r>
        <w:rPr>
          <w:sz w:val="18"/>
          <w:lang w:val="de-CH"/>
        </w:rPr>
        <w:instrText xml:space="preserve"> HYPERLINK "mailto:</w:instrText>
      </w:r>
      <w:r w:rsidRPr="00253957">
        <w:rPr>
          <w:sz w:val="18"/>
          <w:lang w:val="de-CH"/>
        </w:rPr>
        <w:instrText>anita.loesch@jansen.com</w:instrText>
      </w:r>
      <w:r>
        <w:rPr>
          <w:sz w:val="18"/>
          <w:lang w:val="de-CH"/>
        </w:rPr>
        <w:instrText xml:space="preserve">" </w:instrText>
      </w:r>
      <w:r>
        <w:rPr>
          <w:sz w:val="18"/>
          <w:lang w:val="de-CH"/>
        </w:rPr>
      </w:r>
      <w:r>
        <w:rPr>
          <w:sz w:val="18"/>
          <w:lang w:val="de-CH"/>
        </w:rPr>
        <w:fldChar w:fldCharType="separate"/>
      </w:r>
      <w:r w:rsidRPr="00253957">
        <w:rPr>
          <w:rStyle w:val="Hyperlink"/>
          <w:sz w:val="18"/>
          <w:lang w:val="de-CH"/>
        </w:rPr>
        <w:t>anita.loesch@jansen.com</w:t>
      </w:r>
      <w:ins w:id="8" w:author="Anita Lösch" w:date="2023-04-03T16:17:00Z">
        <w:r>
          <w:rPr>
            <w:sz w:val="18"/>
            <w:lang w:val="de-CH"/>
          </w:rPr>
          <w:fldChar w:fldCharType="end"/>
        </w:r>
      </w:ins>
    </w:p>
    <w:p w14:paraId="3FCBFDB6" w14:textId="77777777" w:rsidR="00CF6C9A" w:rsidRPr="00623E5C" w:rsidRDefault="00CF6C9A" w:rsidP="00CF6C9A">
      <w:pPr>
        <w:rPr>
          <w:sz w:val="18"/>
          <w:lang w:val="de-CH"/>
        </w:rPr>
      </w:pPr>
    </w:p>
    <w:p w14:paraId="328DECC9" w14:textId="77777777" w:rsidR="00E96767" w:rsidRPr="00E03CC7" w:rsidRDefault="00E96767" w:rsidP="00064A71">
      <w:pPr>
        <w:pStyle w:val="Text"/>
        <w:spacing w:before="0"/>
        <w:ind w:right="0"/>
        <w:jc w:val="left"/>
        <w:rPr>
          <w:rFonts w:ascii="Arial" w:hAnsi="Arial"/>
          <w:b/>
          <w:bCs/>
          <w:sz w:val="18"/>
          <w:szCs w:val="18"/>
          <w:lang w:val="de-CH"/>
        </w:rPr>
      </w:pPr>
    </w:p>
    <w:sectPr w:rsidR="00E96767" w:rsidRPr="00E03CC7" w:rsidSect="006D33AD">
      <w:headerReference w:type="even" r:id="rId12"/>
      <w:headerReference w:type="first" r:id="rId13"/>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C281D" w14:textId="77777777" w:rsidR="00780A11" w:rsidRDefault="00780A11">
      <w:r>
        <w:separator/>
      </w:r>
    </w:p>
  </w:endnote>
  <w:endnote w:type="continuationSeparator" w:id="0">
    <w:p w14:paraId="6333C67D" w14:textId="77777777" w:rsidR="00780A11" w:rsidRDefault="00780A11">
      <w:r>
        <w:continuationSeparator/>
      </w:r>
    </w:p>
  </w:endnote>
  <w:endnote w:type="continuationNotice" w:id="1">
    <w:p w14:paraId="7F817D63" w14:textId="77777777" w:rsidR="00780A11" w:rsidRDefault="00780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70170" w14:textId="77777777" w:rsidR="00780A11" w:rsidRDefault="00780A11">
      <w:r>
        <w:separator/>
      </w:r>
    </w:p>
  </w:footnote>
  <w:footnote w:type="continuationSeparator" w:id="0">
    <w:p w14:paraId="4739C075" w14:textId="77777777" w:rsidR="00780A11" w:rsidRDefault="00780A11">
      <w:r>
        <w:continuationSeparator/>
      </w:r>
    </w:p>
  </w:footnote>
  <w:footnote w:type="continuationNotice" w:id="1">
    <w:p w14:paraId="45EFC557" w14:textId="77777777" w:rsidR="00780A11" w:rsidRDefault="00780A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2AF4" w14:textId="77777777" w:rsidR="00AB57DE" w:rsidRDefault="00AB57DE">
    <w:pPr>
      <w:pStyle w:val="Kopfzeile"/>
      <w:framePr w:wrap="around" w:vAnchor="text" w:hAnchor="margin" w:xAlign="center" w:y="1"/>
      <w:rPr>
        <w:rStyle w:val="Seitenzahl"/>
      </w:rPr>
    </w:pPr>
    <w:r>
      <w:rPr>
        <w:rStyle w:val="Seitenzahl"/>
      </w:rPr>
      <w:fldChar w:fldCharType="begin"/>
    </w:r>
    <w:r w:rsidR="00006266">
      <w:rPr>
        <w:rStyle w:val="Seitenzahl"/>
      </w:rPr>
      <w:instrText>PAGE</w:instrText>
    </w:r>
    <w:r>
      <w:rPr>
        <w:rStyle w:val="Seitenzahl"/>
      </w:rPr>
      <w:instrText xml:space="preserve">  </w:instrText>
    </w:r>
    <w:r>
      <w:rPr>
        <w:rStyle w:val="Seitenzahl"/>
      </w:rPr>
      <w:fldChar w:fldCharType="separate"/>
    </w:r>
    <w:r>
      <w:rPr>
        <w:rStyle w:val="Seitenzahl"/>
      </w:rPr>
      <w:t>1</w:t>
    </w:r>
    <w:r>
      <w:rPr>
        <w:rStyle w:val="Seitenzahl"/>
      </w:rPr>
      <w:fldChar w:fldCharType="end"/>
    </w:r>
  </w:p>
  <w:p w14:paraId="70A68D9B" w14:textId="77777777" w:rsidR="00AB57DE" w:rsidRDefault="00AB57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B5DA4" w14:textId="77777777" w:rsidR="0064090A" w:rsidRDefault="0064090A" w:rsidP="0014413C">
    <w:pPr>
      <w:pStyle w:val="Kopfzeile"/>
      <w:ind w:right="-2270"/>
      <w:jc w:val="right"/>
    </w:pPr>
  </w:p>
  <w:p w14:paraId="5EC45E34" w14:textId="77777777" w:rsidR="00422EC5" w:rsidRDefault="00422EC5" w:rsidP="0014413C">
    <w:pPr>
      <w:pStyle w:val="Kopfzeile"/>
      <w:ind w:right="-2270"/>
      <w:jc w:val="right"/>
    </w:pPr>
  </w:p>
  <w:p w14:paraId="2E5ED406" w14:textId="00323F3A" w:rsidR="00AB57DE" w:rsidRDefault="00B71E8D">
    <w:pPr>
      <w:pStyle w:val="Kopfzeile"/>
      <w:ind w:right="-2270"/>
      <w:jc w:val="center"/>
      <w:pPrChange w:id="9" w:author="Anita Lösch" w:date="2023-04-03T16:06:00Z">
        <w:pPr>
          <w:pStyle w:val="Kopfzeile"/>
          <w:ind w:right="-2270"/>
          <w:jc w:val="right"/>
        </w:pPr>
      </w:pPrChange>
    </w:pPr>
    <w:ins w:id="10" w:author="Anita Lösch" w:date="2023-04-03T16:06:00Z">
      <w:r>
        <w:tab/>
      </w:r>
      <w:r>
        <w:tab/>
      </w:r>
    </w:ins>
    <w:r w:rsidR="006D4E89">
      <w:rPr>
        <w:noProof/>
      </w:rPr>
      <w:drawing>
        <wp:inline distT="0" distB="0" distL="0" distR="0" wp14:anchorId="3FA16086" wp14:editId="2CAF385D">
          <wp:extent cx="1519707" cy="21442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563" cy="2201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AC83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FC032AF"/>
    <w:multiLevelType w:val="hybridMultilevel"/>
    <w:tmpl w:val="53487E5A"/>
    <w:lvl w:ilvl="0" w:tplc="CE926316">
      <w:start w:val="1"/>
      <w:numFmt w:val="bullet"/>
      <w:lvlText w:val="-"/>
      <w:lvlJc w:val="left"/>
      <w:pPr>
        <w:tabs>
          <w:tab w:val="num" w:pos="720"/>
        </w:tabs>
        <w:ind w:left="720" w:hanging="360"/>
      </w:pPr>
      <w:rPr>
        <w:rFonts w:ascii="Times" w:hAnsi="Times" w:hint="default"/>
      </w:rPr>
    </w:lvl>
    <w:lvl w:ilvl="1" w:tplc="CFEE77EA" w:tentative="1">
      <w:start w:val="1"/>
      <w:numFmt w:val="bullet"/>
      <w:lvlText w:val="-"/>
      <w:lvlJc w:val="left"/>
      <w:pPr>
        <w:tabs>
          <w:tab w:val="num" w:pos="1440"/>
        </w:tabs>
        <w:ind w:left="1440" w:hanging="360"/>
      </w:pPr>
      <w:rPr>
        <w:rFonts w:ascii="Times" w:hAnsi="Times" w:hint="default"/>
      </w:rPr>
    </w:lvl>
    <w:lvl w:ilvl="2" w:tplc="ABB835F6" w:tentative="1">
      <w:start w:val="1"/>
      <w:numFmt w:val="bullet"/>
      <w:lvlText w:val="-"/>
      <w:lvlJc w:val="left"/>
      <w:pPr>
        <w:tabs>
          <w:tab w:val="num" w:pos="2160"/>
        </w:tabs>
        <w:ind w:left="2160" w:hanging="360"/>
      </w:pPr>
      <w:rPr>
        <w:rFonts w:ascii="Times" w:hAnsi="Times" w:hint="default"/>
      </w:rPr>
    </w:lvl>
    <w:lvl w:ilvl="3" w:tplc="81181110" w:tentative="1">
      <w:start w:val="1"/>
      <w:numFmt w:val="bullet"/>
      <w:lvlText w:val="-"/>
      <w:lvlJc w:val="left"/>
      <w:pPr>
        <w:tabs>
          <w:tab w:val="num" w:pos="2880"/>
        </w:tabs>
        <w:ind w:left="2880" w:hanging="360"/>
      </w:pPr>
      <w:rPr>
        <w:rFonts w:ascii="Times" w:hAnsi="Times" w:hint="default"/>
      </w:rPr>
    </w:lvl>
    <w:lvl w:ilvl="4" w:tplc="F5069F7A" w:tentative="1">
      <w:start w:val="1"/>
      <w:numFmt w:val="bullet"/>
      <w:lvlText w:val="-"/>
      <w:lvlJc w:val="left"/>
      <w:pPr>
        <w:tabs>
          <w:tab w:val="num" w:pos="3600"/>
        </w:tabs>
        <w:ind w:left="3600" w:hanging="360"/>
      </w:pPr>
      <w:rPr>
        <w:rFonts w:ascii="Times" w:hAnsi="Times" w:hint="default"/>
      </w:rPr>
    </w:lvl>
    <w:lvl w:ilvl="5" w:tplc="BB5AFAA6" w:tentative="1">
      <w:start w:val="1"/>
      <w:numFmt w:val="bullet"/>
      <w:lvlText w:val="-"/>
      <w:lvlJc w:val="left"/>
      <w:pPr>
        <w:tabs>
          <w:tab w:val="num" w:pos="4320"/>
        </w:tabs>
        <w:ind w:left="4320" w:hanging="360"/>
      </w:pPr>
      <w:rPr>
        <w:rFonts w:ascii="Times" w:hAnsi="Times" w:hint="default"/>
      </w:rPr>
    </w:lvl>
    <w:lvl w:ilvl="6" w:tplc="5BE0F4D2" w:tentative="1">
      <w:start w:val="1"/>
      <w:numFmt w:val="bullet"/>
      <w:lvlText w:val="-"/>
      <w:lvlJc w:val="left"/>
      <w:pPr>
        <w:tabs>
          <w:tab w:val="num" w:pos="5040"/>
        </w:tabs>
        <w:ind w:left="5040" w:hanging="360"/>
      </w:pPr>
      <w:rPr>
        <w:rFonts w:ascii="Times" w:hAnsi="Times" w:hint="default"/>
      </w:rPr>
    </w:lvl>
    <w:lvl w:ilvl="7" w:tplc="9CC8219C" w:tentative="1">
      <w:start w:val="1"/>
      <w:numFmt w:val="bullet"/>
      <w:lvlText w:val="-"/>
      <w:lvlJc w:val="left"/>
      <w:pPr>
        <w:tabs>
          <w:tab w:val="num" w:pos="5760"/>
        </w:tabs>
        <w:ind w:left="5760" w:hanging="360"/>
      </w:pPr>
      <w:rPr>
        <w:rFonts w:ascii="Times" w:hAnsi="Times" w:hint="default"/>
      </w:rPr>
    </w:lvl>
    <w:lvl w:ilvl="8" w:tplc="B790A5C8" w:tentative="1">
      <w:start w:val="1"/>
      <w:numFmt w:val="bullet"/>
      <w:lvlText w:val="-"/>
      <w:lvlJc w:val="left"/>
      <w:pPr>
        <w:tabs>
          <w:tab w:val="num" w:pos="6480"/>
        </w:tabs>
        <w:ind w:left="6480" w:hanging="360"/>
      </w:pPr>
      <w:rPr>
        <w:rFonts w:ascii="Times" w:hAnsi="Times" w:hint="default"/>
      </w:rPr>
    </w:lvl>
  </w:abstractNum>
  <w:abstractNum w:abstractNumId="2" w15:restartNumberingAfterBreak="0">
    <w:nsid w:val="429C1D46"/>
    <w:multiLevelType w:val="hybridMultilevel"/>
    <w:tmpl w:val="23F48BD6"/>
    <w:lvl w:ilvl="0" w:tplc="FC98FB2A">
      <w:numFmt w:val="bullet"/>
      <w:lvlText w:val="-"/>
      <w:lvlJc w:val="left"/>
      <w:pPr>
        <w:ind w:left="720" w:hanging="360"/>
      </w:pPr>
      <w:rPr>
        <w:rFonts w:ascii="Verdana" w:eastAsia="Times New Roman" w:hAnsi="Verdana"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487287988">
    <w:abstractNumId w:val="2"/>
  </w:num>
  <w:num w:numId="2" w16cid:durableId="1912079597">
    <w:abstractNumId w:val="0"/>
  </w:num>
  <w:num w:numId="3" w16cid:durableId="95533208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ita Lösch">
    <w15:presenceInfo w15:providerId="AD" w15:userId="S::Anita.Loesch@jansen.com::2aa03e43-0fb5-490f-84bc-25ebb7bedf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06266"/>
    <w:rsid w:val="00022761"/>
    <w:rsid w:val="00022F46"/>
    <w:rsid w:val="00024FA3"/>
    <w:rsid w:val="000250C4"/>
    <w:rsid w:val="00031D94"/>
    <w:rsid w:val="00051B5C"/>
    <w:rsid w:val="000571BA"/>
    <w:rsid w:val="0006271C"/>
    <w:rsid w:val="00064A71"/>
    <w:rsid w:val="000838DB"/>
    <w:rsid w:val="00091342"/>
    <w:rsid w:val="00093014"/>
    <w:rsid w:val="000947DA"/>
    <w:rsid w:val="000A745C"/>
    <w:rsid w:val="000B4DAF"/>
    <w:rsid w:val="000B5782"/>
    <w:rsid w:val="000B5D37"/>
    <w:rsid w:val="000C1E78"/>
    <w:rsid w:val="000C4777"/>
    <w:rsid w:val="000C6506"/>
    <w:rsid w:val="000D68D6"/>
    <w:rsid w:val="000E28E0"/>
    <w:rsid w:val="000E6754"/>
    <w:rsid w:val="000F338B"/>
    <w:rsid w:val="00103E50"/>
    <w:rsid w:val="00112279"/>
    <w:rsid w:val="00114410"/>
    <w:rsid w:val="00117E06"/>
    <w:rsid w:val="00125798"/>
    <w:rsid w:val="0013106F"/>
    <w:rsid w:val="00143BF6"/>
    <w:rsid w:val="0014413C"/>
    <w:rsid w:val="00146EC9"/>
    <w:rsid w:val="0015532B"/>
    <w:rsid w:val="001601E7"/>
    <w:rsid w:val="001610A9"/>
    <w:rsid w:val="0016307D"/>
    <w:rsid w:val="00164E6C"/>
    <w:rsid w:val="00165146"/>
    <w:rsid w:val="00173970"/>
    <w:rsid w:val="001850BA"/>
    <w:rsid w:val="001859F8"/>
    <w:rsid w:val="00190B32"/>
    <w:rsid w:val="001A08B5"/>
    <w:rsid w:val="001A4E7B"/>
    <w:rsid w:val="001C3D39"/>
    <w:rsid w:val="001C51CB"/>
    <w:rsid w:val="001D37BE"/>
    <w:rsid w:val="001F113E"/>
    <w:rsid w:val="001F4427"/>
    <w:rsid w:val="001F569D"/>
    <w:rsid w:val="00222932"/>
    <w:rsid w:val="00226BA3"/>
    <w:rsid w:val="00253957"/>
    <w:rsid w:val="00257688"/>
    <w:rsid w:val="00262078"/>
    <w:rsid w:val="002636C5"/>
    <w:rsid w:val="002647D2"/>
    <w:rsid w:val="002713F6"/>
    <w:rsid w:val="002753B5"/>
    <w:rsid w:val="00280661"/>
    <w:rsid w:val="002822AA"/>
    <w:rsid w:val="002B273A"/>
    <w:rsid w:val="002B33AB"/>
    <w:rsid w:val="002C4334"/>
    <w:rsid w:val="002D15ED"/>
    <w:rsid w:val="002E2696"/>
    <w:rsid w:val="002E5E36"/>
    <w:rsid w:val="002E7B31"/>
    <w:rsid w:val="0031071A"/>
    <w:rsid w:val="003129E8"/>
    <w:rsid w:val="00313F93"/>
    <w:rsid w:val="00315979"/>
    <w:rsid w:val="0032185E"/>
    <w:rsid w:val="00324965"/>
    <w:rsid w:val="0033380E"/>
    <w:rsid w:val="003449C8"/>
    <w:rsid w:val="0035197B"/>
    <w:rsid w:val="00360151"/>
    <w:rsid w:val="003668A0"/>
    <w:rsid w:val="00371FB1"/>
    <w:rsid w:val="00372E6E"/>
    <w:rsid w:val="00380F41"/>
    <w:rsid w:val="003A4521"/>
    <w:rsid w:val="003C2558"/>
    <w:rsid w:val="003D52F3"/>
    <w:rsid w:val="003E7548"/>
    <w:rsid w:val="00405B19"/>
    <w:rsid w:val="00415A29"/>
    <w:rsid w:val="00422EC5"/>
    <w:rsid w:val="00423EBE"/>
    <w:rsid w:val="004278A7"/>
    <w:rsid w:val="004317A0"/>
    <w:rsid w:val="0043369B"/>
    <w:rsid w:val="00435BD7"/>
    <w:rsid w:val="00442733"/>
    <w:rsid w:val="0045656C"/>
    <w:rsid w:val="00465303"/>
    <w:rsid w:val="00465B37"/>
    <w:rsid w:val="004763C5"/>
    <w:rsid w:val="004800B8"/>
    <w:rsid w:val="004A71D8"/>
    <w:rsid w:val="004A7C10"/>
    <w:rsid w:val="004F464A"/>
    <w:rsid w:val="00523C16"/>
    <w:rsid w:val="00525C74"/>
    <w:rsid w:val="005353F1"/>
    <w:rsid w:val="00535F87"/>
    <w:rsid w:val="00540E84"/>
    <w:rsid w:val="005450E9"/>
    <w:rsid w:val="00546E93"/>
    <w:rsid w:val="00546ECA"/>
    <w:rsid w:val="00550B3A"/>
    <w:rsid w:val="0058131C"/>
    <w:rsid w:val="00581969"/>
    <w:rsid w:val="00586216"/>
    <w:rsid w:val="00594060"/>
    <w:rsid w:val="005A0D4D"/>
    <w:rsid w:val="005A3BD5"/>
    <w:rsid w:val="005A6404"/>
    <w:rsid w:val="005A680B"/>
    <w:rsid w:val="005B513F"/>
    <w:rsid w:val="005B7604"/>
    <w:rsid w:val="005C65BD"/>
    <w:rsid w:val="005E2873"/>
    <w:rsid w:val="005E4D8B"/>
    <w:rsid w:val="005F121E"/>
    <w:rsid w:val="005F6120"/>
    <w:rsid w:val="0060156B"/>
    <w:rsid w:val="0061149E"/>
    <w:rsid w:val="00612EE1"/>
    <w:rsid w:val="00630751"/>
    <w:rsid w:val="0064090A"/>
    <w:rsid w:val="006444AE"/>
    <w:rsid w:val="00645D9F"/>
    <w:rsid w:val="00651892"/>
    <w:rsid w:val="00665F0A"/>
    <w:rsid w:val="00671827"/>
    <w:rsid w:val="006770C7"/>
    <w:rsid w:val="00680027"/>
    <w:rsid w:val="00680F11"/>
    <w:rsid w:val="00682475"/>
    <w:rsid w:val="00685882"/>
    <w:rsid w:val="00693325"/>
    <w:rsid w:val="006A2319"/>
    <w:rsid w:val="006A37DD"/>
    <w:rsid w:val="006B2644"/>
    <w:rsid w:val="006B5424"/>
    <w:rsid w:val="006C3EBC"/>
    <w:rsid w:val="006D33AD"/>
    <w:rsid w:val="006D43D1"/>
    <w:rsid w:val="006D4705"/>
    <w:rsid w:val="006D4E89"/>
    <w:rsid w:val="006E2451"/>
    <w:rsid w:val="006F596A"/>
    <w:rsid w:val="00716D78"/>
    <w:rsid w:val="007233DE"/>
    <w:rsid w:val="00723704"/>
    <w:rsid w:val="00745542"/>
    <w:rsid w:val="0076529D"/>
    <w:rsid w:val="00780A11"/>
    <w:rsid w:val="007834B7"/>
    <w:rsid w:val="00787D9B"/>
    <w:rsid w:val="007B2D4E"/>
    <w:rsid w:val="007B4D3F"/>
    <w:rsid w:val="007B69BA"/>
    <w:rsid w:val="007C305C"/>
    <w:rsid w:val="007C4097"/>
    <w:rsid w:val="007E0695"/>
    <w:rsid w:val="007E33DA"/>
    <w:rsid w:val="007F06B4"/>
    <w:rsid w:val="007F3E83"/>
    <w:rsid w:val="007F779F"/>
    <w:rsid w:val="0080073A"/>
    <w:rsid w:val="008055CC"/>
    <w:rsid w:val="008118E3"/>
    <w:rsid w:val="008151CB"/>
    <w:rsid w:val="008229E2"/>
    <w:rsid w:val="00825D19"/>
    <w:rsid w:val="00825FE4"/>
    <w:rsid w:val="00826BC5"/>
    <w:rsid w:val="00837822"/>
    <w:rsid w:val="00853541"/>
    <w:rsid w:val="00856BC4"/>
    <w:rsid w:val="00865C2B"/>
    <w:rsid w:val="00875017"/>
    <w:rsid w:val="008847E3"/>
    <w:rsid w:val="0089461E"/>
    <w:rsid w:val="008953FF"/>
    <w:rsid w:val="008B38EA"/>
    <w:rsid w:val="008B6A6E"/>
    <w:rsid w:val="008C4734"/>
    <w:rsid w:val="008E1DA0"/>
    <w:rsid w:val="008E60C9"/>
    <w:rsid w:val="009007DD"/>
    <w:rsid w:val="009032C9"/>
    <w:rsid w:val="00912B73"/>
    <w:rsid w:val="00916294"/>
    <w:rsid w:val="00924F88"/>
    <w:rsid w:val="00927099"/>
    <w:rsid w:val="0092709A"/>
    <w:rsid w:val="009330F4"/>
    <w:rsid w:val="00934160"/>
    <w:rsid w:val="009379B5"/>
    <w:rsid w:val="00947ACB"/>
    <w:rsid w:val="00952CA0"/>
    <w:rsid w:val="00971986"/>
    <w:rsid w:val="0097221B"/>
    <w:rsid w:val="00973B4E"/>
    <w:rsid w:val="009776EE"/>
    <w:rsid w:val="00990CB7"/>
    <w:rsid w:val="00994951"/>
    <w:rsid w:val="00996873"/>
    <w:rsid w:val="009B5024"/>
    <w:rsid w:val="009B6EBF"/>
    <w:rsid w:val="009B761F"/>
    <w:rsid w:val="009D5FBB"/>
    <w:rsid w:val="009E0EBD"/>
    <w:rsid w:val="009E3AF1"/>
    <w:rsid w:val="009F0975"/>
    <w:rsid w:val="009F699F"/>
    <w:rsid w:val="009F777E"/>
    <w:rsid w:val="00A049E0"/>
    <w:rsid w:val="00A3341F"/>
    <w:rsid w:val="00A33AB9"/>
    <w:rsid w:val="00A401DA"/>
    <w:rsid w:val="00A43701"/>
    <w:rsid w:val="00A44709"/>
    <w:rsid w:val="00A530E7"/>
    <w:rsid w:val="00A616E2"/>
    <w:rsid w:val="00A61FA6"/>
    <w:rsid w:val="00A63B19"/>
    <w:rsid w:val="00A8337D"/>
    <w:rsid w:val="00A96308"/>
    <w:rsid w:val="00AA5CA6"/>
    <w:rsid w:val="00AB08FC"/>
    <w:rsid w:val="00AB2FCB"/>
    <w:rsid w:val="00AB57DE"/>
    <w:rsid w:val="00AD11DB"/>
    <w:rsid w:val="00AD37CB"/>
    <w:rsid w:val="00AD60BA"/>
    <w:rsid w:val="00AE336F"/>
    <w:rsid w:val="00AF498E"/>
    <w:rsid w:val="00B0312D"/>
    <w:rsid w:val="00B065E2"/>
    <w:rsid w:val="00B24CDE"/>
    <w:rsid w:val="00B36FC6"/>
    <w:rsid w:val="00B40888"/>
    <w:rsid w:val="00B700CD"/>
    <w:rsid w:val="00B70A15"/>
    <w:rsid w:val="00B71E8D"/>
    <w:rsid w:val="00B73891"/>
    <w:rsid w:val="00B7504B"/>
    <w:rsid w:val="00B779BB"/>
    <w:rsid w:val="00B82D39"/>
    <w:rsid w:val="00B87015"/>
    <w:rsid w:val="00BA3C07"/>
    <w:rsid w:val="00BB128A"/>
    <w:rsid w:val="00BC018B"/>
    <w:rsid w:val="00BC7454"/>
    <w:rsid w:val="00BD48CC"/>
    <w:rsid w:val="00BE0985"/>
    <w:rsid w:val="00BE2B08"/>
    <w:rsid w:val="00C203D0"/>
    <w:rsid w:val="00C43B28"/>
    <w:rsid w:val="00C52300"/>
    <w:rsid w:val="00C56D97"/>
    <w:rsid w:val="00C56F53"/>
    <w:rsid w:val="00C60925"/>
    <w:rsid w:val="00C65E07"/>
    <w:rsid w:val="00C7701F"/>
    <w:rsid w:val="00C80A29"/>
    <w:rsid w:val="00C80AD6"/>
    <w:rsid w:val="00C825A5"/>
    <w:rsid w:val="00C90FE3"/>
    <w:rsid w:val="00CA060D"/>
    <w:rsid w:val="00CA4E6E"/>
    <w:rsid w:val="00CA5454"/>
    <w:rsid w:val="00CC3D53"/>
    <w:rsid w:val="00CC5AA3"/>
    <w:rsid w:val="00CC6859"/>
    <w:rsid w:val="00CD53C5"/>
    <w:rsid w:val="00CD7F2C"/>
    <w:rsid w:val="00CE2229"/>
    <w:rsid w:val="00CE5FEB"/>
    <w:rsid w:val="00CF1EC9"/>
    <w:rsid w:val="00CF2BE8"/>
    <w:rsid w:val="00CF5097"/>
    <w:rsid w:val="00CF6C9A"/>
    <w:rsid w:val="00D00334"/>
    <w:rsid w:val="00D151AF"/>
    <w:rsid w:val="00D22381"/>
    <w:rsid w:val="00D34338"/>
    <w:rsid w:val="00D40B78"/>
    <w:rsid w:val="00D411C5"/>
    <w:rsid w:val="00D41A66"/>
    <w:rsid w:val="00D63389"/>
    <w:rsid w:val="00D67980"/>
    <w:rsid w:val="00D7562E"/>
    <w:rsid w:val="00D758C4"/>
    <w:rsid w:val="00D75F00"/>
    <w:rsid w:val="00D939A2"/>
    <w:rsid w:val="00D96E49"/>
    <w:rsid w:val="00DA0CCF"/>
    <w:rsid w:val="00DA39FA"/>
    <w:rsid w:val="00DB20C2"/>
    <w:rsid w:val="00DD3AF3"/>
    <w:rsid w:val="00DD6485"/>
    <w:rsid w:val="00DD7637"/>
    <w:rsid w:val="00DD7EDE"/>
    <w:rsid w:val="00DE0CF5"/>
    <w:rsid w:val="00DE4956"/>
    <w:rsid w:val="00DF2EF7"/>
    <w:rsid w:val="00E01A78"/>
    <w:rsid w:val="00E03CC7"/>
    <w:rsid w:val="00E0502D"/>
    <w:rsid w:val="00E05B26"/>
    <w:rsid w:val="00E107B8"/>
    <w:rsid w:val="00E123D5"/>
    <w:rsid w:val="00E46228"/>
    <w:rsid w:val="00E7009F"/>
    <w:rsid w:val="00E7430B"/>
    <w:rsid w:val="00E77707"/>
    <w:rsid w:val="00E81FBD"/>
    <w:rsid w:val="00E85BA7"/>
    <w:rsid w:val="00E96767"/>
    <w:rsid w:val="00E97784"/>
    <w:rsid w:val="00EB0C73"/>
    <w:rsid w:val="00EB1651"/>
    <w:rsid w:val="00ED085F"/>
    <w:rsid w:val="00ED313A"/>
    <w:rsid w:val="00ED3D2C"/>
    <w:rsid w:val="00ED6F40"/>
    <w:rsid w:val="00EF1EE6"/>
    <w:rsid w:val="00F31658"/>
    <w:rsid w:val="00F42991"/>
    <w:rsid w:val="00F56CF3"/>
    <w:rsid w:val="00F621FF"/>
    <w:rsid w:val="00F91B76"/>
    <w:rsid w:val="00F95811"/>
    <w:rsid w:val="00F95FEB"/>
    <w:rsid w:val="00F96E8F"/>
    <w:rsid w:val="00FA6DED"/>
    <w:rsid w:val="00FC3AB5"/>
    <w:rsid w:val="00FE6838"/>
    <w:rsid w:val="00FE797E"/>
    <w:rsid w:val="00FF102E"/>
    <w:rsid w:val="27276A33"/>
    <w:rsid w:val="72C9E0E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16020"/>
  <w14:defaultImageDpi w14:val="0"/>
  <w15:chartTrackingRefBased/>
  <w15:docId w15:val="{273A3802-567A-4F43-B6C1-9851D5BC9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CH"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Pr>
      <w:rFonts w:ascii="Cambria" w:hAnsi="Cambria"/>
      <w:b/>
      <w:kern w:val="32"/>
      <w:sz w:val="32"/>
      <w:lang w:val="en-GB"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locked/>
    <w:rPr>
      <w:rFonts w:ascii="Arial" w:hAnsi="Arial"/>
      <w:sz w:val="20"/>
      <w:lang w:val="en-GB" w:eastAsia="de-DE"/>
    </w:rPr>
  </w:style>
  <w:style w:type="character" w:styleId="Seitenzahl">
    <w:name w:val="page number"/>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semiHidden/>
    <w:locked/>
    <w:rPr>
      <w:rFonts w:ascii="Arial" w:hAnsi="Arial"/>
      <w:sz w:val="20"/>
      <w:lang w:val="en-GB"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link w:val="Sprechblasentext"/>
    <w:uiPriority w:val="99"/>
    <w:semiHidden/>
    <w:locked/>
    <w:rPr>
      <w:sz w:val="2"/>
      <w:lang w:val="en-GB" w:eastAsia="de-DE"/>
    </w:rPr>
  </w:style>
  <w:style w:type="paragraph" w:customStyle="1" w:styleId="HellesRaster-Akzent31">
    <w:name w:val="Helles Raster - Akzent 31"/>
    <w:basedOn w:val="Standard"/>
    <w:uiPriority w:val="34"/>
    <w:qFormat/>
    <w:rsid w:val="00C203D0"/>
    <w:pPr>
      <w:spacing w:after="220"/>
      <w:ind w:left="720"/>
      <w:contextualSpacing/>
    </w:pPr>
    <w:rPr>
      <w:rFonts w:ascii="Tahoma" w:hAnsi="Tahoma"/>
      <w:sz w:val="20"/>
      <w:szCs w:val="24"/>
    </w:rPr>
  </w:style>
  <w:style w:type="paragraph" w:styleId="StandardWeb">
    <w:name w:val="Normal (Web)"/>
    <w:basedOn w:val="Standard"/>
    <w:uiPriority w:val="99"/>
    <w:semiHidden/>
    <w:unhideWhenUsed/>
    <w:rsid w:val="00E97784"/>
    <w:pPr>
      <w:spacing w:before="100" w:beforeAutospacing="1" w:after="100" w:afterAutospacing="1"/>
    </w:pPr>
    <w:rPr>
      <w:rFonts w:ascii="Times" w:hAnsi="Times"/>
      <w:sz w:val="20"/>
    </w:rPr>
  </w:style>
  <w:style w:type="paragraph" w:styleId="berarbeitung">
    <w:name w:val="Revision"/>
    <w:hidden/>
    <w:uiPriority w:val="71"/>
    <w:rsid w:val="00E7009F"/>
    <w:rPr>
      <w:rFonts w:ascii="Arial" w:hAnsi="Arial"/>
      <w:sz w:val="24"/>
      <w:lang w:eastAsia="de-DE"/>
    </w:rPr>
  </w:style>
  <w:style w:type="character" w:styleId="Kommentarzeichen">
    <w:name w:val="annotation reference"/>
    <w:basedOn w:val="Absatz-Standardschriftart"/>
    <w:uiPriority w:val="99"/>
    <w:semiHidden/>
    <w:unhideWhenUsed/>
    <w:rsid w:val="00BD48CC"/>
    <w:rPr>
      <w:sz w:val="16"/>
      <w:szCs w:val="16"/>
    </w:rPr>
  </w:style>
  <w:style w:type="paragraph" w:styleId="Kommentartext">
    <w:name w:val="annotation text"/>
    <w:basedOn w:val="Standard"/>
    <w:link w:val="KommentartextZchn"/>
    <w:uiPriority w:val="99"/>
    <w:unhideWhenUsed/>
    <w:rsid w:val="00BD48CC"/>
    <w:rPr>
      <w:sz w:val="20"/>
    </w:rPr>
  </w:style>
  <w:style w:type="character" w:customStyle="1" w:styleId="KommentartextZchn">
    <w:name w:val="Kommentartext Zchn"/>
    <w:basedOn w:val="Absatz-Standardschriftart"/>
    <w:link w:val="Kommentartext"/>
    <w:uiPriority w:val="99"/>
    <w:rsid w:val="00BD48CC"/>
    <w:rPr>
      <w:rFonts w:ascii="Arial" w:hAnsi="Arial"/>
      <w:lang w:val="en-GB" w:eastAsia="de-DE"/>
    </w:rPr>
  </w:style>
  <w:style w:type="paragraph" w:styleId="Kommentarthema">
    <w:name w:val="annotation subject"/>
    <w:basedOn w:val="Kommentartext"/>
    <w:next w:val="Kommentartext"/>
    <w:link w:val="KommentarthemaZchn"/>
    <w:uiPriority w:val="99"/>
    <w:semiHidden/>
    <w:unhideWhenUsed/>
    <w:rsid w:val="00BD48CC"/>
    <w:rPr>
      <w:b/>
      <w:bCs/>
    </w:rPr>
  </w:style>
  <w:style w:type="character" w:customStyle="1" w:styleId="KommentarthemaZchn">
    <w:name w:val="Kommentarthema Zchn"/>
    <w:basedOn w:val="KommentartextZchn"/>
    <w:link w:val="Kommentarthema"/>
    <w:uiPriority w:val="99"/>
    <w:semiHidden/>
    <w:rsid w:val="00BD48CC"/>
    <w:rPr>
      <w:rFonts w:ascii="Arial" w:hAnsi="Arial"/>
      <w:b/>
      <w:bCs/>
      <w:lang w:val="en-GB" w:eastAsia="de-DE"/>
    </w:rPr>
  </w:style>
  <w:style w:type="character" w:styleId="NichtaufgelsteErwhnung">
    <w:name w:val="Unresolved Mention"/>
    <w:basedOn w:val="Absatz-Standardschriftart"/>
    <w:uiPriority w:val="99"/>
    <w:semiHidden/>
    <w:unhideWhenUsed/>
    <w:rsid w:val="00CC6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628535">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 w:id="2122337108">
      <w:bodyDiv w:val="1"/>
      <w:marLeft w:val="0"/>
      <w:marRight w:val="0"/>
      <w:marTop w:val="0"/>
      <w:marBottom w:val="0"/>
      <w:divBdr>
        <w:top w:val="none" w:sz="0" w:space="0" w:color="auto"/>
        <w:left w:val="none" w:sz="0" w:space="0" w:color="auto"/>
        <w:bottom w:val="none" w:sz="0" w:space="0" w:color="auto"/>
        <w:right w:val="none" w:sz="0" w:space="0" w:color="auto"/>
      </w:divBdr>
    </w:div>
    <w:div w:id="213421068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4d3511-3b05-4e72-9b2d-f2a2f14d019a">
      <Terms xmlns="http://schemas.microsoft.com/office/infopath/2007/PartnerControls"/>
    </lcf76f155ced4ddcb4097134ff3c332f>
    <TaxCatchAll xmlns="84181e78-d930-4c7f-b474-35692cf135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F1AD80-2FB1-4577-93F7-01A158F4F4DB}">
  <ds:schemaRefs>
    <ds:schemaRef ds:uri="http://schemas.microsoft.com/office/2006/metadata/longProperties"/>
  </ds:schemaRefs>
</ds:datastoreItem>
</file>

<file path=customXml/itemProps2.xml><?xml version="1.0" encoding="utf-8"?>
<ds:datastoreItem xmlns:ds="http://schemas.openxmlformats.org/officeDocument/2006/customXml" ds:itemID="{43B8A34C-4F52-4885-9A37-5BB38B86E799}">
  <ds:schemaRefs>
    <ds:schemaRef ds:uri="http://schemas.microsoft.com/office/2006/metadata/properties"/>
    <ds:schemaRef ds:uri="http://schemas.microsoft.com/office/infopath/2007/PartnerControls"/>
    <ds:schemaRef ds:uri="bc4d3511-3b05-4e72-9b2d-f2a2f14d019a"/>
    <ds:schemaRef ds:uri="84181e78-d930-4c7f-b474-35692cf135c7"/>
  </ds:schemaRefs>
</ds:datastoreItem>
</file>

<file path=customXml/itemProps3.xml><?xml version="1.0" encoding="utf-8"?>
<ds:datastoreItem xmlns:ds="http://schemas.openxmlformats.org/officeDocument/2006/customXml" ds:itemID="{44A899AF-6391-4BB0-96DD-A225B9033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511-3b05-4e72-9b2d-f2a2f14d019a"/>
    <ds:schemaRef ds:uri="84181e78-d930-4c7f-b474-35692cf13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193892-039A-4347-9F8F-8DD0371FB838}">
  <ds:schemaRefs>
    <ds:schemaRef ds:uri="http://schemas.openxmlformats.org/officeDocument/2006/bibliography"/>
  </ds:schemaRefs>
</ds:datastoreItem>
</file>

<file path=customXml/itemProps5.xml><?xml version="1.0" encoding="utf-8"?>
<ds:datastoreItem xmlns:ds="http://schemas.openxmlformats.org/officeDocument/2006/customXml" ds:itemID="{37E29F91-EF3F-4AC8-9870-5A774F444A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4299</Characters>
  <Application>Microsoft Office Word</Application>
  <DocSecurity>0</DocSecurity>
  <Lines>35</Lines>
  <Paragraphs>9</Paragraphs>
  <ScaleCrop>false</ScaleCrop>
  <Company>Schüco International KG</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Simone Drönner</dc:creator>
  <cp:keywords/>
  <cp:lastModifiedBy>Anita Lösch</cp:lastModifiedBy>
  <cp:revision>19</cp:revision>
  <cp:lastPrinted>2022-12-12T18:57:00Z</cp:lastPrinted>
  <dcterms:created xsi:type="dcterms:W3CDTF">2023-01-13T19:03:00Z</dcterms:created>
  <dcterms:modified xsi:type="dcterms:W3CDTF">2023-04-03T15:04:00Z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Anita Lösch</vt:lpwstr>
  </property>
  <property fmtid="{D5CDD505-2E9C-101B-9397-08002B2CF9AE}" pid="3" name="Order">
    <vt:lpwstr>1809600.00000000</vt:lpwstr>
  </property>
  <property fmtid="{D5CDD505-2E9C-101B-9397-08002B2CF9AE}" pid="4" name="display_urn:schemas-microsoft-com:office:office#Author">
    <vt:lpwstr>Anita Lösch</vt:lpwstr>
  </property>
  <property fmtid="{D5CDD505-2E9C-101B-9397-08002B2CF9AE}" pid="5" name="MediaServiceImageTags">
    <vt:lpwstr/>
  </property>
  <property fmtid="{D5CDD505-2E9C-101B-9397-08002B2CF9AE}" pid="6" name="ContentTypeId">
    <vt:lpwstr>0x010100CFBF7DA5BCA1604387808FAA5E830825</vt:lpwstr>
  </property>
</Properties>
</file>